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D5" w:rsidRPr="00AE01F1" w:rsidRDefault="002455D5" w:rsidP="00EA13E8">
      <w:pPr>
        <w:spacing w:line="360" w:lineRule="auto"/>
        <w:ind w:firstLine="0"/>
        <w:jc w:val="center"/>
        <w:rPr>
          <w:color w:val="auto"/>
        </w:rPr>
      </w:pPr>
      <w:r w:rsidRPr="00AE01F1">
        <w:rPr>
          <w:color w:val="auto"/>
        </w:rPr>
        <w:t>Одељење за социологију</w:t>
      </w:r>
    </w:p>
    <w:p w:rsidR="002455D5" w:rsidRPr="00AE01F1" w:rsidRDefault="002455D5" w:rsidP="00EA13E8">
      <w:pPr>
        <w:spacing w:line="360" w:lineRule="auto"/>
        <w:ind w:firstLine="0"/>
        <w:jc w:val="center"/>
        <w:rPr>
          <w:color w:val="auto"/>
        </w:rPr>
      </w:pPr>
      <w:r w:rsidRPr="00AE01F1">
        <w:rPr>
          <w:color w:val="auto"/>
        </w:rPr>
        <w:t>Филозофски факултет</w:t>
      </w:r>
    </w:p>
    <w:p w:rsidR="002455D5" w:rsidRPr="00671883" w:rsidRDefault="00671883" w:rsidP="00671883">
      <w:pPr>
        <w:spacing w:line="360" w:lineRule="auto"/>
        <w:ind w:firstLine="0"/>
        <w:jc w:val="center"/>
        <w:rPr>
          <w:color w:val="auto"/>
          <w:lang w:val="sr-Cyrl-RS"/>
        </w:rPr>
      </w:pPr>
      <w:r>
        <w:rPr>
          <w:color w:val="auto"/>
        </w:rPr>
        <w:t>Универзитет у Београд</w:t>
      </w:r>
      <w:bookmarkStart w:id="0" w:name="_GoBack"/>
      <w:bookmarkEnd w:id="0"/>
    </w:p>
    <w:p w:rsidR="002455D5" w:rsidRPr="00AE01F1" w:rsidRDefault="002455D5" w:rsidP="00EA13E8">
      <w:pPr>
        <w:ind w:firstLine="0"/>
        <w:jc w:val="center"/>
        <w:rPr>
          <w:color w:val="auto"/>
        </w:rPr>
      </w:pPr>
    </w:p>
    <w:p w:rsidR="002455D5" w:rsidRPr="00AE01F1" w:rsidRDefault="002455D5" w:rsidP="00EA13E8">
      <w:pPr>
        <w:ind w:firstLine="0"/>
        <w:jc w:val="center"/>
        <w:rPr>
          <w:color w:val="auto"/>
        </w:rPr>
      </w:pPr>
    </w:p>
    <w:p w:rsidR="002455D5" w:rsidRPr="00AE01F1" w:rsidRDefault="002455D5" w:rsidP="00EA13E8">
      <w:pPr>
        <w:ind w:firstLine="0"/>
        <w:jc w:val="center"/>
        <w:rPr>
          <w:color w:val="auto"/>
        </w:rPr>
      </w:pPr>
    </w:p>
    <w:p w:rsidR="002455D5" w:rsidRPr="00AE01F1" w:rsidRDefault="00EC734B" w:rsidP="00EA13E8">
      <w:pPr>
        <w:ind w:firstLine="0"/>
        <w:jc w:val="center"/>
        <w:rPr>
          <w:color w:val="auto"/>
        </w:rPr>
      </w:pPr>
      <w:r w:rsidRPr="00AE01F1">
        <w:rPr>
          <w:color w:val="auto"/>
        </w:rPr>
        <w:t>ИЗВЕШТАЈ О ДОКТОРСКОЈ ДИСЕРТАЦИЈИ</w:t>
      </w:r>
    </w:p>
    <w:p w:rsidR="002455D5" w:rsidRPr="00AE01F1" w:rsidRDefault="002455D5" w:rsidP="00EA13E8">
      <w:pPr>
        <w:ind w:firstLine="0"/>
        <w:jc w:val="center"/>
        <w:rPr>
          <w:i/>
          <w:iCs/>
          <w:color w:val="auto"/>
        </w:rPr>
      </w:pPr>
      <w:r w:rsidRPr="00AE01F1">
        <w:rPr>
          <w:i/>
          <w:iCs/>
          <w:color w:val="auto"/>
        </w:rPr>
        <w:t>У мрежи регулационих и дисциплинарних механизама:</w:t>
      </w:r>
    </w:p>
    <w:p w:rsidR="002455D5" w:rsidRPr="00AE01F1" w:rsidRDefault="002455D5" w:rsidP="00EA13E8">
      <w:pPr>
        <w:ind w:firstLine="0"/>
        <w:jc w:val="center"/>
        <w:rPr>
          <w:i/>
          <w:iCs/>
          <w:color w:val="auto"/>
        </w:rPr>
      </w:pPr>
      <w:r w:rsidRPr="00AE01F1">
        <w:rPr>
          <w:i/>
          <w:iCs/>
          <w:color w:val="auto"/>
        </w:rPr>
        <w:t>Музичари у Београду 1941−1944</w:t>
      </w:r>
    </w:p>
    <w:p w:rsidR="002455D5" w:rsidRPr="00AE01F1" w:rsidRDefault="002455D5" w:rsidP="00EA13E8">
      <w:pPr>
        <w:ind w:firstLine="0"/>
        <w:jc w:val="center"/>
        <w:rPr>
          <w:color w:val="auto"/>
        </w:rPr>
      </w:pPr>
    </w:p>
    <w:p w:rsidR="002455D5" w:rsidRPr="00AE01F1" w:rsidRDefault="002455D5" w:rsidP="00EA13E8">
      <w:pPr>
        <w:ind w:firstLine="0"/>
        <w:jc w:val="center"/>
        <w:rPr>
          <w:b/>
          <w:color w:val="auto"/>
        </w:rPr>
      </w:pPr>
      <w:r w:rsidRPr="00AE01F1">
        <w:rPr>
          <w:color w:val="auto"/>
        </w:rPr>
        <w:t>Кандидаткиња: Maja Васиљевић</w:t>
      </w:r>
    </w:p>
    <w:p w:rsidR="002455D5" w:rsidRPr="00AE01F1" w:rsidRDefault="002455D5" w:rsidP="00EA13E8">
      <w:pPr>
        <w:ind w:firstLine="0"/>
        <w:jc w:val="center"/>
        <w:rPr>
          <w:color w:val="auto"/>
        </w:rPr>
      </w:pPr>
    </w:p>
    <w:p w:rsidR="002455D5" w:rsidRPr="00AE01F1" w:rsidRDefault="002455D5" w:rsidP="00EA13E8">
      <w:pPr>
        <w:ind w:firstLine="0"/>
        <w:rPr>
          <w:color w:val="auto"/>
        </w:rPr>
      </w:pPr>
    </w:p>
    <w:p w:rsidR="002455D5" w:rsidRPr="00AE01F1" w:rsidRDefault="002455D5" w:rsidP="00EA13E8">
      <w:pPr>
        <w:ind w:firstLine="0"/>
        <w:rPr>
          <w:b/>
          <w:bCs w:val="0"/>
          <w:color w:val="auto"/>
        </w:rPr>
      </w:pPr>
    </w:p>
    <w:p w:rsidR="002455D5" w:rsidRPr="00AE01F1" w:rsidRDefault="002455D5" w:rsidP="00A67B03">
      <w:pPr>
        <w:ind w:firstLine="567"/>
        <w:rPr>
          <w:b/>
          <w:bCs w:val="0"/>
          <w:color w:val="auto"/>
        </w:rPr>
      </w:pPr>
      <w:r w:rsidRPr="00AE01F1">
        <w:rPr>
          <w:b/>
          <w:bCs w:val="0"/>
          <w:color w:val="auto"/>
        </w:rPr>
        <w:t xml:space="preserve">Подаци о кандидаткињи </w:t>
      </w:r>
    </w:p>
    <w:p w:rsidR="002455D5" w:rsidRPr="00AE01F1" w:rsidRDefault="002455D5" w:rsidP="00A67B03">
      <w:pPr>
        <w:ind w:firstLine="567"/>
        <w:rPr>
          <w:color w:val="auto"/>
          <w:lang w:val="sr-Latn-CS"/>
        </w:rPr>
      </w:pPr>
    </w:p>
    <w:p w:rsidR="002455D5" w:rsidRPr="00AE01F1" w:rsidRDefault="002455D5" w:rsidP="00A67B03">
      <w:pPr>
        <w:ind w:firstLine="567"/>
        <w:rPr>
          <w:color w:val="auto"/>
          <w:lang w:val="ru-RU"/>
        </w:rPr>
      </w:pPr>
      <w:r w:rsidRPr="00AE01F1">
        <w:rPr>
          <w:color w:val="auto"/>
          <w:lang w:val="ru-RU"/>
        </w:rPr>
        <w:t xml:space="preserve">Маја Васиљевић рођена је 21. децембра 1980. у Београду. Студије музикологије уписала је 1999. године на Катедри за музикологију и етномузикологију Факултета музичке уметности Универзитета уметности у Београду, а завршила их је 2007. године са просечном оценом 8,70 и оценом 10,00 на одбрани дипломског/мастер рада, стекавши тако стручно звање дипломирани музиколог-мастер. Мастер студије социологије уписала је у октобру 2007. године на Одељењу за социологију Универзитета у Београду Филозофског факултета и завршила 2009. године са просеком 10.00. Мастер рад под називом </w:t>
      </w:r>
      <w:r w:rsidRPr="00AE01F1">
        <w:rPr>
          <w:i/>
          <w:color w:val="auto"/>
          <w:lang w:val="ru-RU"/>
        </w:rPr>
        <w:t>Третман „дегенерисане музике“ у Трећем рајху</w:t>
      </w:r>
      <w:r w:rsidRPr="00AE01F1">
        <w:rPr>
          <w:color w:val="auto"/>
          <w:lang w:val="ru-RU"/>
        </w:rPr>
        <w:t xml:space="preserve"> одбранила је пред комисијом у саставу: проф. др Александар Молнар (ментор), проф. др Ивана Спасић и доц. др Нада Секулић. Докторске студије на Одељењу за социологију уписала је 2010. године, а са положеним испитима до фебруара 2019. године остварила је просек 9,66.  </w:t>
      </w:r>
    </w:p>
    <w:p w:rsidR="002455D5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  <w:lang w:val="ru-RU"/>
        </w:rPr>
        <w:tab/>
      </w:r>
      <w:r w:rsidRPr="00AE01F1">
        <w:rPr>
          <w:color w:val="auto"/>
        </w:rPr>
        <w:t xml:space="preserve">Од фебруара 2011, те до данас ангажована је као истраживач на научно-истраживачком пројекту </w:t>
      </w:r>
      <w:r w:rsidRPr="00AE01F1">
        <w:rPr>
          <w:i/>
          <w:iCs/>
          <w:color w:val="auto"/>
        </w:rPr>
        <w:t>Модернизација Западног Балкана</w:t>
      </w:r>
      <w:r w:rsidRPr="00AE01F1">
        <w:rPr>
          <w:color w:val="auto"/>
        </w:rPr>
        <w:t xml:space="preserve"> (ев. бр. 177009) који финансира Министарство за науку и технолошки развој Републике Србије. Од 2017. године укључена је у пројекат билатералне сарадње са Португалијом </w:t>
      </w:r>
      <w:r w:rsidRPr="00AE01F1">
        <w:rPr>
          <w:i/>
          <w:iCs/>
          <w:color w:val="auto"/>
        </w:rPr>
        <w:t>The Small Power, International Politics: Portugal and Serbia: A Parallel Study</w:t>
      </w:r>
      <w:r w:rsidRPr="00AE01F1">
        <w:rPr>
          <w:color w:val="auto"/>
        </w:rPr>
        <w:t xml:space="preserve"> са Centro de História da Universida de Lisboa.</w:t>
      </w:r>
      <w:r w:rsidRPr="00AE01F1">
        <w:rPr>
          <w:rStyle w:val="Strong"/>
          <w:color w:val="auto"/>
        </w:rPr>
        <w:t> </w:t>
      </w:r>
      <w:r w:rsidRPr="00AE01F1">
        <w:rPr>
          <w:color w:val="auto"/>
        </w:rPr>
        <w:t xml:space="preserve">Најзад, од 2019. године укључена је као истраживач на међународни трогодишњи пројекат </w:t>
      </w:r>
      <w:r w:rsidRPr="00AE01F1">
        <w:rPr>
          <w:rFonts w:eastAsia="Times New Roman"/>
          <w:i/>
          <w:iCs/>
          <w:color w:val="auto"/>
        </w:rPr>
        <w:t>Populist rebellion against modernity in 21st-century Eastern Europe: neo-traditionalism and neo-feudalism</w:t>
      </w:r>
      <w:r w:rsidR="00FB4D12" w:rsidRPr="00AE01F1">
        <w:rPr>
          <w:rFonts w:eastAsia="Times New Roman"/>
          <w:i/>
          <w:iCs/>
          <w:color w:val="auto"/>
        </w:rPr>
        <w:t xml:space="preserve"> </w:t>
      </w:r>
      <w:r w:rsidRPr="00AE01F1">
        <w:rPr>
          <w:rFonts w:eastAsia="Times New Roman"/>
          <w:color w:val="auto"/>
        </w:rPr>
        <w:t>реализуј</w:t>
      </w:r>
      <w:r w:rsidR="001776D1" w:rsidRPr="00AE01F1">
        <w:rPr>
          <w:rFonts w:eastAsia="Times New Roman"/>
          <w:color w:val="auto"/>
        </w:rPr>
        <w:t xml:space="preserve">е конзорцијум 7 универзитета (из </w:t>
      </w:r>
      <w:r w:rsidRPr="00AE01F1">
        <w:rPr>
          <w:rFonts w:eastAsia="Times New Roman"/>
          <w:color w:val="auto"/>
        </w:rPr>
        <w:t>Уједињеног Краљевс</w:t>
      </w:r>
      <w:r w:rsidR="001776D1" w:rsidRPr="00AE01F1">
        <w:rPr>
          <w:rFonts w:eastAsia="Times New Roman"/>
          <w:color w:val="auto"/>
        </w:rPr>
        <w:t xml:space="preserve">тва Велике Британије и Северне </w:t>
      </w:r>
      <w:r w:rsidRPr="00AE01F1">
        <w:rPr>
          <w:rFonts w:eastAsia="Times New Roman"/>
          <w:color w:val="auto"/>
        </w:rPr>
        <w:t>Ирске, Пољске, Мађарске и Естоније</w:t>
      </w:r>
      <w:r w:rsidR="001776D1" w:rsidRPr="00AE01F1">
        <w:rPr>
          <w:rFonts w:eastAsia="Times New Roman"/>
          <w:color w:val="auto"/>
        </w:rPr>
        <w:t>), а</w:t>
      </w:r>
      <w:r w:rsidRPr="00AE01F1">
        <w:rPr>
          <w:rFonts w:eastAsia="Times New Roman"/>
          <w:color w:val="auto"/>
        </w:rPr>
        <w:t xml:space="preserve"> </w:t>
      </w:r>
      <w:r w:rsidR="00FB4D12" w:rsidRPr="00AE01F1">
        <w:rPr>
          <w:rFonts w:eastAsia="Times New Roman"/>
          <w:color w:val="auto"/>
        </w:rPr>
        <w:t xml:space="preserve">део је </w:t>
      </w:r>
      <w:r w:rsidRPr="00AE01F1">
        <w:rPr>
          <w:i/>
          <w:iCs/>
          <w:color w:val="auto"/>
          <w:shd w:val="clear" w:color="auto" w:fill="FFFFFF"/>
        </w:rPr>
        <w:t>Хоризонт</w:t>
      </w:r>
      <w:r w:rsidR="00FB4D12" w:rsidRPr="00AE01F1">
        <w:rPr>
          <w:i/>
          <w:iCs/>
          <w:color w:val="auto"/>
          <w:shd w:val="clear" w:color="auto" w:fill="FFFFFF"/>
        </w:rPr>
        <w:t>а</w:t>
      </w:r>
      <w:r w:rsidRPr="00AE01F1">
        <w:rPr>
          <w:i/>
          <w:iCs/>
          <w:color w:val="auto"/>
          <w:shd w:val="clear" w:color="auto" w:fill="FFFFFF"/>
        </w:rPr>
        <w:t xml:space="preserve"> 2020</w:t>
      </w:r>
      <w:r w:rsidRPr="00AE01F1">
        <w:rPr>
          <w:color w:val="auto"/>
          <w:shd w:val="clear" w:color="auto" w:fill="FFFFFF"/>
        </w:rPr>
        <w:t xml:space="preserve"> (</w:t>
      </w:r>
      <w:r w:rsidRPr="00AE01F1">
        <w:rPr>
          <w:i/>
          <w:iCs/>
          <w:color w:val="auto"/>
          <w:shd w:val="clear" w:color="auto" w:fill="FFFFFF"/>
        </w:rPr>
        <w:t>Horizon 2020</w:t>
      </w:r>
      <w:r w:rsidR="001776D1" w:rsidRPr="00AE01F1">
        <w:rPr>
          <w:color w:val="auto"/>
          <w:shd w:val="clear" w:color="auto" w:fill="FFFFFF"/>
        </w:rPr>
        <w:t xml:space="preserve">) </w:t>
      </w:r>
      <w:r w:rsidRPr="00AE01F1">
        <w:rPr>
          <w:color w:val="auto"/>
          <w:shd w:val="clear" w:color="auto" w:fill="FFFFFF"/>
        </w:rPr>
        <w:t>оквирног програма за истраживање и иновације који финансира ЕУ.</w:t>
      </w:r>
      <w:r w:rsidRPr="00AE01F1">
        <w:rPr>
          <w:rFonts w:eastAsia="Times New Roman"/>
          <w:color w:val="auto"/>
        </w:rPr>
        <w:t xml:space="preserve"> </w:t>
      </w:r>
    </w:p>
    <w:p w:rsidR="002455D5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ab/>
        <w:t xml:space="preserve">Осим рада на пројектима, кандидаткиња је учествовала у извођењу наставе на Филозофском факултету </w:t>
      </w:r>
      <w:r w:rsidR="001776D1" w:rsidRPr="00AE01F1">
        <w:rPr>
          <w:color w:val="auto"/>
        </w:rPr>
        <w:t xml:space="preserve">у Београду </w:t>
      </w:r>
      <w:r w:rsidRPr="00AE01F1">
        <w:rPr>
          <w:color w:val="auto"/>
        </w:rPr>
        <w:t>од пролећно</w:t>
      </w:r>
      <w:r w:rsidR="001776D1" w:rsidRPr="00AE01F1">
        <w:rPr>
          <w:color w:val="auto"/>
        </w:rPr>
        <w:t>г семестра 2010. године до текуће године</w:t>
      </w:r>
      <w:r w:rsidRPr="00AE01F1">
        <w:rPr>
          <w:color w:val="auto"/>
        </w:rPr>
        <w:t xml:space="preserve">. На предмету </w:t>
      </w:r>
      <w:r w:rsidRPr="00AE01F1">
        <w:rPr>
          <w:i/>
          <w:iCs/>
          <w:color w:val="auto"/>
        </w:rPr>
        <w:t>Историја џеза</w:t>
      </w:r>
      <w:r w:rsidRPr="00AE01F1">
        <w:rPr>
          <w:color w:val="auto"/>
        </w:rPr>
        <w:t xml:space="preserve"> проф. Николе Самарџића сарађивала је </w:t>
      </w:r>
      <w:r w:rsidR="001776D1" w:rsidRPr="00AE01F1">
        <w:rPr>
          <w:color w:val="auto"/>
        </w:rPr>
        <w:t xml:space="preserve">континуирано од 2010. до 2018. Поред тога, сарађивала је </w:t>
      </w:r>
      <w:r w:rsidRPr="00AE01F1">
        <w:rPr>
          <w:color w:val="auto"/>
        </w:rPr>
        <w:t xml:space="preserve">са проф. </w:t>
      </w:r>
      <w:r w:rsidR="001776D1" w:rsidRPr="00AE01F1">
        <w:rPr>
          <w:color w:val="auto"/>
        </w:rPr>
        <w:t xml:space="preserve">др </w:t>
      </w:r>
      <w:r w:rsidRPr="00AE01F1">
        <w:rPr>
          <w:color w:val="auto"/>
        </w:rPr>
        <w:t xml:space="preserve">Иваном Спасић на предмету </w:t>
      </w:r>
      <w:r w:rsidRPr="00AE01F1">
        <w:rPr>
          <w:i/>
          <w:iCs/>
          <w:color w:val="auto"/>
        </w:rPr>
        <w:t>Социологија свакодневног живота</w:t>
      </w:r>
      <w:r w:rsidR="001776D1" w:rsidRPr="00AE01F1">
        <w:rPr>
          <w:color w:val="auto"/>
        </w:rPr>
        <w:t>.</w:t>
      </w:r>
      <w:r w:rsidRPr="00AE01F1">
        <w:rPr>
          <w:color w:val="auto"/>
        </w:rPr>
        <w:t xml:space="preserve"> </w:t>
      </w:r>
      <w:r w:rsidR="001776D1" w:rsidRPr="00AE01F1">
        <w:rPr>
          <w:color w:val="auto"/>
        </w:rPr>
        <w:t>Најзад, к</w:t>
      </w:r>
      <w:r w:rsidRPr="00AE01F1">
        <w:rPr>
          <w:color w:val="auto"/>
        </w:rPr>
        <w:t>ао сарадник Центра за сарадњу са ЕУ на истој институцији, у оквиру међународних заједничких м</w:t>
      </w:r>
      <w:r w:rsidR="001776D1" w:rsidRPr="00AE01F1">
        <w:rPr>
          <w:color w:val="auto"/>
        </w:rPr>
        <w:t>астер академских студија</w:t>
      </w:r>
      <w:r w:rsidRPr="00AE01F1">
        <w:rPr>
          <w:color w:val="auto"/>
        </w:rPr>
        <w:t xml:space="preserve">, учествовала је у настави намењеној страним студентима на предмету </w:t>
      </w:r>
      <w:r w:rsidRPr="00AE01F1">
        <w:rPr>
          <w:i/>
          <w:iCs/>
          <w:color w:val="auto"/>
        </w:rPr>
        <w:t xml:space="preserve">Распад Југославије и постконфликтна транзиција. </w:t>
      </w:r>
    </w:p>
    <w:p w:rsidR="002455D5" w:rsidRPr="00AE01F1" w:rsidRDefault="002455D5" w:rsidP="00A67B03">
      <w:pPr>
        <w:ind w:firstLine="567"/>
        <w:rPr>
          <w:i/>
          <w:iCs/>
          <w:color w:val="auto"/>
        </w:rPr>
      </w:pPr>
      <w:r w:rsidRPr="00AE01F1">
        <w:rPr>
          <w:i/>
          <w:iCs/>
          <w:color w:val="auto"/>
        </w:rPr>
        <w:tab/>
      </w:r>
      <w:r w:rsidRPr="00AE01F1">
        <w:rPr>
          <w:color w:val="auto"/>
        </w:rPr>
        <w:t xml:space="preserve">Секретар је и члан извршне редакције два научна часописа </w:t>
      </w:r>
      <w:r w:rsidRPr="00AE01F1">
        <w:rPr>
          <w:color w:val="auto"/>
        </w:rPr>
        <w:sym w:font="Symbol" w:char="F02D"/>
      </w:r>
      <w:r w:rsidRPr="00AE01F1">
        <w:rPr>
          <w:color w:val="auto"/>
        </w:rPr>
        <w:t xml:space="preserve"> </w:t>
      </w:r>
      <w:r w:rsidRPr="00AE01F1">
        <w:rPr>
          <w:i/>
          <w:color w:val="auto"/>
        </w:rPr>
        <w:t>Лимес Плус</w:t>
      </w:r>
      <w:r w:rsidRPr="00AE01F1">
        <w:rPr>
          <w:color w:val="auto"/>
        </w:rPr>
        <w:t xml:space="preserve"> за друштвене и хуманистичке науке и </w:t>
      </w:r>
      <w:r w:rsidRPr="00AE01F1">
        <w:rPr>
          <w:i/>
          <w:color w:val="auto"/>
        </w:rPr>
        <w:t xml:space="preserve">Acta Historiae Medicinae, Stomatologiae, Pharmaciae, </w:t>
      </w:r>
      <w:r w:rsidRPr="00AE01F1">
        <w:rPr>
          <w:i/>
          <w:color w:val="auto"/>
        </w:rPr>
        <w:lastRenderedPageBreak/>
        <w:t>Medicinae, Veterinariae.</w:t>
      </w:r>
      <w:r w:rsidRPr="00AE01F1">
        <w:rPr>
          <w:color w:val="auto"/>
        </w:rPr>
        <w:t xml:space="preserve"> Године 2007. изабрана је за члана „Базе 1500 жена експерата Србије“ при невладиној организацији „Женска влада“ где је задужена за сектор медија и родне студије. Стални је члан је Удружења композитора Србије, Центра за истраживање популарне музике, Научног друштва за историју здравствене културе, Новог Балканолошког института и Београдског истраживачког центра за друштвене науке и уметност. Као сарадник Центра за истраживање популарне музике била је руководилац пројекта </w:t>
      </w:r>
      <w:r w:rsidRPr="00AE01F1">
        <w:rPr>
          <w:i/>
          <w:color w:val="auto"/>
        </w:rPr>
        <w:t>Музичке сцене у Србији</w:t>
      </w:r>
      <w:r w:rsidRPr="00AE01F1">
        <w:rPr>
          <w:color w:val="auto"/>
        </w:rPr>
        <w:t xml:space="preserve"> реализованог 2014−2015. године. Поред тога, била је у Организационом комитету три међународне конференције организоване на Филозофском факултету: </w:t>
      </w:r>
      <w:r w:rsidRPr="00AE01F1">
        <w:rPr>
          <w:i/>
          <w:color w:val="auto"/>
        </w:rPr>
        <w:t>The International Conference on the Cold War: Challenging the Shadow of the Iron Curtain</w:t>
      </w:r>
      <w:r w:rsidRPr="00AE01F1">
        <w:rPr>
          <w:color w:val="auto"/>
        </w:rPr>
        <w:t xml:space="preserve"> (25−26. oktobar 2011); </w:t>
      </w:r>
      <w:r w:rsidRPr="00AE01F1">
        <w:rPr>
          <w:i/>
          <w:color w:val="auto"/>
        </w:rPr>
        <w:t>Странци у Београду XVII и XIX века</w:t>
      </w:r>
      <w:r w:rsidRPr="00AE01F1">
        <w:rPr>
          <w:color w:val="auto"/>
        </w:rPr>
        <w:t xml:space="preserve"> (15−16. октобар 2012); </w:t>
      </w:r>
      <w:r w:rsidRPr="00AE01F1">
        <w:rPr>
          <w:i/>
          <w:color w:val="auto"/>
        </w:rPr>
        <w:t>Урбани јавни простор и здравствена култура у Београду</w:t>
      </w:r>
      <w:r w:rsidRPr="00AE01F1">
        <w:rPr>
          <w:color w:val="auto"/>
        </w:rPr>
        <w:t xml:space="preserve"> (19−20. новембар 2012). </w:t>
      </w:r>
    </w:p>
    <w:p w:rsidR="002455D5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ab/>
        <w:t xml:space="preserve">На научним скуповима, кандидаткиња учествује од 2004. године када је још била студент. До сада је представљала свој научни рад на скуповима у земљи и иностранству: Аустрији, Португалији, Хрватској, Грчкој, Словенији и Републици Српској. Објавила је бројне рецензиране радове на српском и енглеском језику у монографијама и тематским зборницима од националног и међународног значаја, зборницима са националних и међународних скупова, те научним часописима од водећег националног значаја. </w:t>
      </w:r>
    </w:p>
    <w:p w:rsidR="00AB5587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ab/>
        <w:t>Упоредо са официјелним представљањем научног рада, кандидаткиња је редовни предавач на научним трибинама СКЦ-а</w:t>
      </w:r>
      <w:r w:rsidR="00AB5587" w:rsidRPr="00AE01F1">
        <w:rPr>
          <w:color w:val="auto"/>
        </w:rPr>
        <w:t xml:space="preserve"> </w:t>
      </w:r>
      <w:r w:rsidR="00AB5587" w:rsidRPr="00AE01F1">
        <w:rPr>
          <w:color w:val="auto"/>
          <w:lang w:val="en-GB"/>
        </w:rPr>
        <w:t>od</w:t>
      </w:r>
      <w:r w:rsidR="00AB5587" w:rsidRPr="00AE01F1">
        <w:rPr>
          <w:color w:val="auto"/>
        </w:rPr>
        <w:t xml:space="preserve"> 2012</w:t>
      </w:r>
      <w:r w:rsidRPr="00AE01F1">
        <w:rPr>
          <w:color w:val="auto"/>
        </w:rPr>
        <w:t>, на којима је до сада изложила</w:t>
      </w:r>
      <w:r w:rsidR="00AB5587" w:rsidRPr="00AE01F1">
        <w:rPr>
          <w:color w:val="auto"/>
        </w:rPr>
        <w:t xml:space="preserve"> низ тема из области социологиј</w:t>
      </w:r>
      <w:r w:rsidR="00AB5587" w:rsidRPr="00AE01F1">
        <w:rPr>
          <w:color w:val="auto"/>
          <w:lang w:val="en-GB"/>
        </w:rPr>
        <w:t>e</w:t>
      </w:r>
      <w:r w:rsidR="00AB5587" w:rsidRPr="00AE01F1">
        <w:rPr>
          <w:color w:val="auto"/>
        </w:rPr>
        <w:t xml:space="preserve"> музике.</w:t>
      </w:r>
      <w:r w:rsidRPr="00AE01F1">
        <w:rPr>
          <w:color w:val="auto"/>
        </w:rPr>
        <w:t xml:space="preserve"> Као стручни сарадник за област историје и музике реализовала је документарни филм </w:t>
      </w:r>
      <w:r w:rsidRPr="00AE01F1">
        <w:rPr>
          <w:i/>
          <w:iCs/>
          <w:color w:val="auto"/>
        </w:rPr>
        <w:t>Музичари Краљевине Србије у Великом рату</w:t>
      </w:r>
      <w:r w:rsidR="00AB5587" w:rsidRPr="00AE01F1">
        <w:rPr>
          <w:color w:val="auto"/>
        </w:rPr>
        <w:t xml:space="preserve"> за Образовну редакцију РТС-а</w:t>
      </w:r>
      <w:r w:rsidRPr="00AE01F1">
        <w:rPr>
          <w:color w:val="auto"/>
        </w:rPr>
        <w:t>. У континуитету од 2003. године представља своја истраживања и на медијима, најпре као сарадник Музичке и Културне редакције Радио Београда 2 (2003</w:t>
      </w:r>
      <w:r w:rsidRPr="00AE01F1">
        <w:rPr>
          <w:color w:val="auto"/>
        </w:rPr>
        <w:sym w:font="Symbol" w:char="F02D"/>
      </w:r>
      <w:r w:rsidRPr="00AE01F1">
        <w:rPr>
          <w:color w:val="auto"/>
        </w:rPr>
        <w:t>2012), те као гост низа документарних серијал</w:t>
      </w:r>
      <w:r w:rsidR="00AB5587" w:rsidRPr="00AE01F1">
        <w:rPr>
          <w:color w:val="auto"/>
        </w:rPr>
        <w:t>а о култури, политици и музици.</w:t>
      </w:r>
    </w:p>
    <w:p w:rsidR="00AB5587" w:rsidRPr="00AE01F1" w:rsidRDefault="00AB5587" w:rsidP="00A67B03">
      <w:pPr>
        <w:ind w:firstLine="567"/>
        <w:rPr>
          <w:color w:val="auto"/>
        </w:rPr>
      </w:pPr>
    </w:p>
    <w:p w:rsidR="001776D1" w:rsidRPr="00AE01F1" w:rsidRDefault="001776D1" w:rsidP="00A67B03">
      <w:pPr>
        <w:ind w:firstLine="567"/>
        <w:rPr>
          <w:color w:val="auto"/>
        </w:rPr>
      </w:pPr>
    </w:p>
    <w:p w:rsidR="002455D5" w:rsidRPr="00AE01F1" w:rsidRDefault="002455D5" w:rsidP="00A67B03">
      <w:pPr>
        <w:ind w:firstLine="567"/>
        <w:rPr>
          <w:b/>
          <w:bCs w:val="0"/>
          <w:color w:val="auto"/>
        </w:rPr>
      </w:pPr>
      <w:r w:rsidRPr="00AE01F1">
        <w:rPr>
          <w:b/>
          <w:bCs w:val="0"/>
          <w:color w:val="auto"/>
        </w:rPr>
        <w:t>Библиографија кандидаткиње (избор)</w:t>
      </w:r>
    </w:p>
    <w:p w:rsidR="002455D5" w:rsidRPr="00AE01F1" w:rsidRDefault="002455D5" w:rsidP="00A67B03">
      <w:pPr>
        <w:ind w:firstLine="567"/>
        <w:rPr>
          <w:color w:val="auto"/>
        </w:rPr>
      </w:pPr>
    </w:p>
    <w:p w:rsidR="002455D5" w:rsidRPr="00AE01F1" w:rsidRDefault="002455D5" w:rsidP="00E61F31">
      <w:pPr>
        <w:ind w:firstLine="567"/>
        <w:rPr>
          <w:color w:val="auto"/>
          <w:u w:val="single"/>
        </w:rPr>
      </w:pPr>
      <w:r w:rsidRPr="00AE01F1">
        <w:rPr>
          <w:color w:val="auto"/>
          <w:u w:val="single"/>
        </w:rPr>
        <w:t>Уредниш</w:t>
      </w:r>
      <w:r w:rsidR="00114B18" w:rsidRPr="00AE01F1">
        <w:rPr>
          <w:color w:val="auto"/>
          <w:u w:val="single"/>
        </w:rPr>
        <w:t>тва</w:t>
      </w:r>
      <w:r w:rsidRPr="00AE01F1">
        <w:rPr>
          <w:color w:val="auto"/>
          <w:u w:val="single"/>
        </w:rPr>
        <w:t>:</w:t>
      </w:r>
    </w:p>
    <w:p w:rsidR="002455D5" w:rsidRPr="00AE01F1" w:rsidRDefault="002455D5" w:rsidP="00A67B03">
      <w:pPr>
        <w:ind w:firstLine="567"/>
        <w:rPr>
          <w:color w:val="auto"/>
        </w:rPr>
      </w:pPr>
    </w:p>
    <w:p w:rsidR="002455D5" w:rsidRPr="00AE01F1" w:rsidRDefault="00EC734B" w:rsidP="00A67B03">
      <w:pPr>
        <w:ind w:firstLine="567"/>
        <w:rPr>
          <w:color w:val="auto"/>
        </w:rPr>
      </w:pPr>
      <w:r w:rsidRPr="00AE01F1">
        <w:rPr>
          <w:color w:val="auto"/>
        </w:rPr>
        <w:t xml:space="preserve">2015. (са Харис Дајч) </w:t>
      </w:r>
      <w:r w:rsidR="002455D5" w:rsidRPr="00AE01F1">
        <w:rPr>
          <w:i/>
          <w:iCs/>
          <w:color w:val="auto"/>
        </w:rPr>
        <w:t>Book of Abstracts: International Conference ‘Nationalization, Confiscation and Restitution: Historical, Legal, Economic and Political Issues’</w:t>
      </w:r>
      <w:r w:rsidR="002455D5" w:rsidRPr="00AE01F1">
        <w:rPr>
          <w:color w:val="auto"/>
        </w:rPr>
        <w:t xml:space="preserve">, February 25-26 in 2014. Belgrade, NBI New Balkans Institute. </w:t>
      </w:r>
      <w:r w:rsidR="003811F5" w:rsidRPr="00AE01F1">
        <w:rPr>
          <w:color w:val="auto"/>
        </w:rPr>
        <w:t>ISBN 978-86-88813-05-1</w:t>
      </w:r>
      <w:r w:rsidR="003811F5" w:rsidRPr="00AE01F1">
        <w:rPr>
          <w:color w:val="auto"/>
          <w:lang w:val="en-GB"/>
        </w:rPr>
        <w:t xml:space="preserve">                                                                                </w:t>
      </w:r>
    </w:p>
    <w:p w:rsidR="002455D5" w:rsidRPr="00AE01F1" w:rsidRDefault="00B62FDC" w:rsidP="00A67B03">
      <w:pPr>
        <w:ind w:firstLine="567"/>
        <w:rPr>
          <w:rStyle w:val="apple-converted-space"/>
          <w:color w:val="auto"/>
        </w:rPr>
      </w:pPr>
      <w:r w:rsidRPr="00AE01F1">
        <w:rPr>
          <w:color w:val="auto"/>
          <w:lang w:val="en-GB"/>
        </w:rPr>
        <w:t xml:space="preserve"> </w:t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3811F5" w:rsidRPr="00AE01F1">
        <w:rPr>
          <w:color w:val="auto"/>
          <w:lang w:val="en-GB"/>
        </w:rPr>
        <w:tab/>
      </w:r>
      <w:r w:rsidR="002F1FAA" w:rsidRPr="00AE01F1">
        <w:rPr>
          <w:color w:val="auto"/>
        </w:rPr>
        <w:t>(M36)</w:t>
      </w:r>
      <w:r w:rsidR="002455D5" w:rsidRPr="00AE01F1">
        <w:rPr>
          <w:color w:val="auto"/>
        </w:rPr>
        <w:t xml:space="preserve">                                                                                               </w:t>
      </w:r>
      <w:r w:rsidR="00EC734B" w:rsidRPr="00AE01F1">
        <w:rPr>
          <w:color w:val="auto"/>
        </w:rPr>
        <w:t xml:space="preserve">   </w:t>
      </w:r>
    </w:p>
    <w:p w:rsidR="003811F5" w:rsidRPr="00AE01F1" w:rsidRDefault="00EC734B" w:rsidP="00A67B03">
      <w:pPr>
        <w:ind w:firstLine="567"/>
        <w:rPr>
          <w:color w:val="auto"/>
          <w:lang w:eastAsia="en-US"/>
        </w:rPr>
      </w:pPr>
      <w:r w:rsidRPr="00AE01F1">
        <w:rPr>
          <w:color w:val="auto"/>
          <w:lang w:eastAsia="en-US"/>
        </w:rPr>
        <w:t xml:space="preserve">2013. </w:t>
      </w:r>
      <w:r w:rsidRPr="00AE01F1">
        <w:rPr>
          <w:color w:val="auto"/>
        </w:rPr>
        <w:t>(са Харис Дајч)</w:t>
      </w:r>
      <w:r w:rsidR="002455D5" w:rsidRPr="00AE01F1">
        <w:rPr>
          <w:color w:val="auto"/>
          <w:lang w:eastAsia="en-US"/>
        </w:rPr>
        <w:t xml:space="preserve">. </w:t>
      </w:r>
      <w:r w:rsidR="00AB5587" w:rsidRPr="00AE01F1">
        <w:rPr>
          <w:i/>
          <w:iCs/>
          <w:color w:val="auto"/>
          <w:lang w:eastAsia="en-US"/>
        </w:rPr>
        <w:t xml:space="preserve">Challenging the </w:t>
      </w:r>
      <w:r w:rsidR="00AB5587" w:rsidRPr="00AE01F1">
        <w:rPr>
          <w:i/>
          <w:iCs/>
          <w:color w:val="auto"/>
          <w:lang w:val="en-GB" w:eastAsia="en-US"/>
        </w:rPr>
        <w:t>S</w:t>
      </w:r>
      <w:r w:rsidR="002455D5" w:rsidRPr="00AE01F1">
        <w:rPr>
          <w:i/>
          <w:iCs/>
          <w:color w:val="auto"/>
          <w:lang w:eastAsia="en-US"/>
        </w:rPr>
        <w:t>hadow of the Iron Curtain: Book of Abstracts. International Conference on the Cold War, Belgrade, 25-26th October 2011</w:t>
      </w:r>
      <w:r w:rsidR="002455D5" w:rsidRPr="00AE01F1">
        <w:rPr>
          <w:color w:val="auto"/>
          <w:lang w:eastAsia="en-US"/>
        </w:rPr>
        <w:t>, Belgrade: Scientific Society for the History of Health Culture: NBI Research Centre for Humanities and Art.  ISBN 978-86-88813-01-3</w:t>
      </w:r>
      <w:r w:rsidR="002F1FAA" w:rsidRPr="00AE01F1">
        <w:rPr>
          <w:color w:val="auto"/>
          <w:lang w:eastAsia="en-US"/>
        </w:rPr>
        <w:t xml:space="preserve">                                                       </w:t>
      </w:r>
      <w:r w:rsidR="003811F5" w:rsidRPr="00AE01F1">
        <w:rPr>
          <w:color w:val="auto"/>
          <w:lang w:eastAsia="en-US"/>
        </w:rPr>
        <w:t xml:space="preserve">                      </w:t>
      </w:r>
    </w:p>
    <w:p w:rsidR="002455D5" w:rsidRPr="00AE01F1" w:rsidRDefault="003811F5" w:rsidP="00A67B03">
      <w:pPr>
        <w:ind w:firstLine="567"/>
        <w:rPr>
          <w:color w:val="auto"/>
          <w:lang w:eastAsia="en-US"/>
        </w:rPr>
      </w:pP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Pr="00AE01F1">
        <w:rPr>
          <w:color w:val="auto"/>
          <w:lang w:eastAsia="en-US"/>
        </w:rPr>
        <w:tab/>
      </w:r>
      <w:r w:rsidR="002F1FAA" w:rsidRPr="00AE01F1">
        <w:rPr>
          <w:color w:val="auto"/>
          <w:lang w:eastAsia="en-US"/>
        </w:rPr>
        <w:t xml:space="preserve">(M36)                                                                </w:t>
      </w:r>
      <w:r w:rsidR="002455D5" w:rsidRPr="00AE01F1">
        <w:rPr>
          <w:color w:val="auto"/>
          <w:lang w:eastAsia="en-US"/>
        </w:rPr>
        <w:t xml:space="preserve">                                                         </w:t>
      </w:r>
      <w:r w:rsidR="00EC734B" w:rsidRPr="00AE01F1">
        <w:rPr>
          <w:color w:val="auto"/>
          <w:lang w:eastAsia="en-US"/>
        </w:rPr>
        <w:t xml:space="preserve">                                 </w:t>
      </w:r>
    </w:p>
    <w:p w:rsidR="003811F5" w:rsidRPr="00AE01F1" w:rsidRDefault="00EC734B" w:rsidP="003811F5">
      <w:pPr>
        <w:ind w:firstLine="567"/>
        <w:rPr>
          <w:color w:val="auto"/>
          <w:lang w:val="sr-Latn-CS"/>
        </w:rPr>
      </w:pPr>
      <w:r w:rsidRPr="00AE01F1">
        <w:rPr>
          <w:color w:val="auto"/>
        </w:rPr>
        <w:t xml:space="preserve">2013. (са Харис Дајч). </w:t>
      </w:r>
      <w:r w:rsidR="002455D5" w:rsidRPr="00AE01F1">
        <w:rPr>
          <w:i/>
          <w:color w:val="auto"/>
          <w:lang w:val="sr-Latn-CS"/>
        </w:rPr>
        <w:t>Knjiga saopštenja sa naučne konferencije ’Stranci u Beogradu’ XVIII i XIX veka, održane 15−16. oktobra 2012. u Beogradu</w:t>
      </w:r>
      <w:r w:rsidR="002455D5" w:rsidRPr="00AE01F1">
        <w:rPr>
          <w:color w:val="auto"/>
          <w:lang w:val="sr-Latn-CS"/>
        </w:rPr>
        <w:t xml:space="preserve">. Beograd: Naučno društvo za istoriju zdravstvene kulture: Istraživački centar za nauke i umetnosti. </w:t>
      </w:r>
      <w:r w:rsidR="003811F5" w:rsidRPr="00AE01F1">
        <w:rPr>
          <w:color w:val="auto"/>
          <w:lang w:val="sr-Latn-CS"/>
        </w:rPr>
        <w:t xml:space="preserve">ISBN 978-86-88813-04-45(NDIZK)             </w:t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  <w:lang w:val="sr-Latn-CS"/>
        </w:rPr>
        <w:tab/>
      </w:r>
      <w:r w:rsidR="003811F5" w:rsidRPr="00AE01F1">
        <w:rPr>
          <w:color w:val="auto"/>
        </w:rPr>
        <w:t>(</w:t>
      </w:r>
      <w:r w:rsidR="003811F5" w:rsidRPr="00AE01F1">
        <w:rPr>
          <w:color w:val="auto"/>
          <w:lang w:val="sr-Latn-CS"/>
        </w:rPr>
        <w:t>M66)</w:t>
      </w:r>
      <w:r w:rsidR="003811F5" w:rsidRPr="00AE01F1">
        <w:rPr>
          <w:color w:val="auto"/>
          <w:lang w:val="sr-Latn-CS"/>
        </w:rPr>
        <w:tab/>
        <w:t xml:space="preserve"> </w:t>
      </w:r>
      <w:r w:rsidR="003811F5" w:rsidRPr="00AE01F1">
        <w:rPr>
          <w:color w:val="auto"/>
        </w:rPr>
        <w:t xml:space="preserve">                                                                            </w:t>
      </w:r>
      <w:r w:rsidR="003811F5" w:rsidRPr="00AE01F1">
        <w:rPr>
          <w:color w:val="auto"/>
          <w:lang w:val="sr-Latn-CS"/>
        </w:rPr>
        <w:t xml:space="preserve">                                                  </w:t>
      </w:r>
    </w:p>
    <w:p w:rsidR="002455D5" w:rsidRPr="00AE01F1" w:rsidRDefault="002455D5" w:rsidP="003811F5">
      <w:pPr>
        <w:ind w:firstLine="567"/>
        <w:rPr>
          <w:color w:val="auto"/>
          <w:lang w:val="sr-Latn-CS"/>
        </w:rPr>
      </w:pPr>
      <w:r w:rsidRPr="00AE01F1">
        <w:rPr>
          <w:color w:val="auto"/>
          <w:u w:val="single"/>
        </w:rPr>
        <w:t>Изворни научни члан</w:t>
      </w:r>
      <w:r w:rsidR="00114B18" w:rsidRPr="00AE01F1">
        <w:rPr>
          <w:color w:val="auto"/>
          <w:u w:val="single"/>
        </w:rPr>
        <w:t>ци</w:t>
      </w:r>
      <w:r w:rsidRPr="00AE01F1">
        <w:rPr>
          <w:color w:val="auto"/>
          <w:u w:val="single"/>
        </w:rPr>
        <w:t>:</w:t>
      </w:r>
    </w:p>
    <w:p w:rsidR="002455D5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ab/>
      </w:r>
    </w:p>
    <w:p w:rsidR="002455D5" w:rsidRPr="00AE01F1" w:rsidRDefault="002455D5" w:rsidP="003811F5">
      <w:pPr>
        <w:ind w:firstLine="567"/>
        <w:rPr>
          <w:color w:val="auto"/>
          <w:lang w:val="sl-SI"/>
        </w:rPr>
      </w:pPr>
      <w:r w:rsidRPr="00AE01F1">
        <w:rPr>
          <w:color w:val="auto"/>
        </w:rPr>
        <w:t>2019. (</w:t>
      </w:r>
      <w:r w:rsidR="00EC734B" w:rsidRPr="00AE01F1">
        <w:rPr>
          <w:color w:val="auto"/>
        </w:rPr>
        <w:t>са Марија Коцић</w:t>
      </w:r>
      <w:r w:rsidRPr="00AE01F1">
        <w:rPr>
          <w:color w:val="auto"/>
        </w:rPr>
        <w:t xml:space="preserve">). “In the Shadow of French Revolution: Theatre Life in Venice according to Marco Foscari” </w:t>
      </w:r>
      <w:r w:rsidRPr="00AE01F1">
        <w:rPr>
          <w:i/>
          <w:iCs/>
          <w:color w:val="auto"/>
        </w:rPr>
        <w:t>Musicological Annual</w:t>
      </w:r>
      <w:r w:rsidRPr="00AE01F1">
        <w:rPr>
          <w:color w:val="auto"/>
        </w:rPr>
        <w:t xml:space="preserve"> 55(1): 97</w:t>
      </w:r>
      <w:r w:rsidRPr="00AE01F1">
        <w:rPr>
          <w:color w:val="auto"/>
        </w:rPr>
        <w:sym w:font="Symbol" w:char="F02D"/>
      </w:r>
      <w:r w:rsidRPr="00AE01F1">
        <w:rPr>
          <w:color w:val="auto"/>
        </w:rPr>
        <w:t xml:space="preserve">110. </w:t>
      </w:r>
      <w:r w:rsidRPr="00AE01F1">
        <w:rPr>
          <w:color w:val="auto"/>
          <w:lang w:val="en-GB"/>
        </w:rPr>
        <w:t>ISSN</w:t>
      </w:r>
      <w:r w:rsidRPr="00AE01F1">
        <w:rPr>
          <w:color w:val="auto"/>
        </w:rPr>
        <w:t xml:space="preserve"> 0580-373</w:t>
      </w:r>
      <w:r w:rsidRPr="00AE01F1">
        <w:rPr>
          <w:color w:val="auto"/>
          <w:lang w:val="en-GB"/>
        </w:rPr>
        <w:t>X</w:t>
      </w:r>
      <w:r w:rsidRPr="00AE01F1">
        <w:rPr>
          <w:color w:val="auto"/>
        </w:rPr>
        <w:t xml:space="preserve">, </w:t>
      </w:r>
      <w:r w:rsidRPr="00AE01F1">
        <w:rPr>
          <w:color w:val="auto"/>
          <w:lang w:val="en-GB"/>
        </w:rPr>
        <w:lastRenderedPageBreak/>
        <w:t>elektronski</w:t>
      </w:r>
      <w:r w:rsidRPr="00AE01F1">
        <w:rPr>
          <w:color w:val="auto"/>
        </w:rPr>
        <w:t xml:space="preserve"> 2350-4242 </w:t>
      </w:r>
      <w:hyperlink r:id="rId9" w:history="1">
        <w:r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https</w:t>
        </w:r>
        <w:r w:rsidRPr="00AE01F1">
          <w:rPr>
            <w:rStyle w:val="Hyperlink"/>
            <w:rFonts w:asciiTheme="majorBidi" w:hAnsiTheme="majorBidi" w:cstheme="majorBidi"/>
            <w:color w:val="auto"/>
          </w:rPr>
          <w:t>://</w:t>
        </w:r>
        <w:r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doi</w:t>
        </w:r>
        <w:r w:rsidRPr="00AE01F1">
          <w:rPr>
            <w:rStyle w:val="Hyperlink"/>
            <w:rFonts w:asciiTheme="majorBidi" w:hAnsiTheme="majorBidi" w:cstheme="majorBidi"/>
            <w:color w:val="auto"/>
          </w:rPr>
          <w:t>.</w:t>
        </w:r>
        <w:r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org</w:t>
        </w:r>
        <w:r w:rsidRPr="00AE01F1">
          <w:rPr>
            <w:rStyle w:val="Hyperlink"/>
            <w:rFonts w:asciiTheme="majorBidi" w:hAnsiTheme="majorBidi" w:cstheme="majorBidi"/>
            <w:color w:val="auto"/>
          </w:rPr>
          <w:t>/10.4312/</w:t>
        </w:r>
        <w:r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mz</w:t>
        </w:r>
        <w:r w:rsidRPr="00AE01F1">
          <w:rPr>
            <w:rStyle w:val="Hyperlink"/>
            <w:rFonts w:asciiTheme="majorBidi" w:hAnsiTheme="majorBidi" w:cstheme="majorBidi"/>
            <w:color w:val="auto"/>
          </w:rPr>
          <w:t>.55.1.97-110</w:t>
        </w:r>
      </w:hyperlink>
      <w:r w:rsidRPr="00AE01F1">
        <w:rPr>
          <w:color w:val="auto"/>
        </w:rPr>
        <w:t xml:space="preserve">  </w:t>
      </w:r>
      <w:r w:rsidR="00B62FDC" w:rsidRPr="00AE01F1">
        <w:rPr>
          <w:color w:val="auto"/>
        </w:rPr>
        <w:t xml:space="preserve">                  </w:t>
      </w:r>
      <w:r w:rsidR="00B62FDC" w:rsidRPr="00AE01F1">
        <w:rPr>
          <w:color w:val="auto"/>
          <w:lang w:val="sl-SI"/>
        </w:rPr>
        <w:tab/>
      </w:r>
      <w:r w:rsidR="00B62FDC" w:rsidRPr="00AE01F1">
        <w:rPr>
          <w:color w:val="auto"/>
          <w:lang w:val="sl-SI"/>
        </w:rPr>
        <w:tab/>
      </w:r>
      <w:r w:rsidR="00B62FDC" w:rsidRPr="00AE01F1">
        <w:rPr>
          <w:color w:val="auto"/>
          <w:lang w:val="sl-SI"/>
        </w:rPr>
        <w:tab/>
        <w:t xml:space="preserve">           </w:t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3811F5" w:rsidRPr="00AE01F1">
        <w:rPr>
          <w:color w:val="auto"/>
          <w:lang w:val="sl-SI"/>
        </w:rPr>
        <w:tab/>
      </w:r>
      <w:r w:rsidR="002F1FAA" w:rsidRPr="00AE01F1">
        <w:rPr>
          <w:color w:val="auto"/>
        </w:rPr>
        <w:t xml:space="preserve">(М22)                                                                                                                                                  </w:t>
      </w:r>
      <w:r w:rsidRPr="00AE01F1">
        <w:rPr>
          <w:color w:val="auto"/>
        </w:rPr>
        <w:t xml:space="preserve">                                                            </w:t>
      </w:r>
      <w:r w:rsidR="00EC734B" w:rsidRPr="00AE01F1">
        <w:rPr>
          <w:color w:val="auto"/>
        </w:rPr>
        <w:t xml:space="preserve">      </w:t>
      </w:r>
    </w:p>
    <w:p w:rsidR="003811F5" w:rsidRPr="00AE01F1" w:rsidRDefault="002455D5" w:rsidP="00F5327D">
      <w:pPr>
        <w:pStyle w:val="dragana"/>
        <w:ind w:firstLine="567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AE01F1">
        <w:rPr>
          <w:rFonts w:asciiTheme="majorBidi" w:hAnsiTheme="majorBidi" w:cstheme="majorBidi"/>
          <w:sz w:val="24"/>
          <w:szCs w:val="24"/>
          <w:lang w:val="sr-Latn-CS"/>
        </w:rPr>
        <w:t xml:space="preserve">2017. </w:t>
      </w:r>
      <w:r w:rsidR="00EC734B" w:rsidRPr="00AE01F1">
        <w:rPr>
          <w:rFonts w:asciiTheme="majorBidi" w:hAnsiTheme="majorBidi" w:cstheme="majorBidi"/>
          <w:sz w:val="24"/>
          <w:szCs w:val="24"/>
          <w:lang w:val="sr-Latn-CS"/>
        </w:rPr>
        <w:t>(</w:t>
      </w:r>
      <w:r w:rsidR="00EC734B" w:rsidRPr="00AE01F1">
        <w:rPr>
          <w:rFonts w:asciiTheme="majorBidi" w:hAnsiTheme="majorBidi" w:cstheme="majorBidi"/>
          <w:sz w:val="24"/>
          <w:szCs w:val="24"/>
        </w:rPr>
        <w:t>са Харис Дајч</w:t>
      </w:r>
      <w:r w:rsidRPr="00AE01F1">
        <w:rPr>
          <w:rFonts w:asciiTheme="majorBidi" w:hAnsiTheme="majorBidi" w:cstheme="majorBidi"/>
          <w:sz w:val="24"/>
          <w:szCs w:val="24"/>
          <w:lang w:val="sr-Latn-CS"/>
        </w:rPr>
        <w:t xml:space="preserve">). </w:t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“Between Courtly, Civil and Military Service: Military Musicians in the Principality and Kingdom of Serbia” </w:t>
      </w:r>
      <w:r w:rsidRPr="00AE01F1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Historical Researches/Istraživanja</w:t>
      </w:r>
      <w:r w:rsidR="00F5327D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28 (2017): 118</w:t>
      </w:r>
      <w:r w:rsidR="00F5327D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sym w:font="Symbol" w:char="F02D"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>133</w:t>
      </w:r>
      <w:r w:rsidR="00F5327D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УДК </w:t>
      </w:r>
      <w:r w:rsidR="00F5327D" w:rsidRPr="00AE01F1">
        <w:rPr>
          <w:rFonts w:asciiTheme="majorBidi" w:hAnsiTheme="majorBidi" w:cstheme="majorBidi"/>
          <w:sz w:val="24"/>
          <w:szCs w:val="24"/>
        </w:rPr>
        <w:t>78:355(497.11)</w:t>
      </w:r>
      <w:r w:rsidR="00F5327D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hyperlink r:id="rId10" w:history="1">
        <w:r w:rsidRPr="00AE01F1">
          <w:rPr>
            <w:rStyle w:val="Hyperlink"/>
            <w:rFonts w:asciiTheme="majorBidi" w:hAnsiTheme="majorBidi" w:cstheme="majorBidi"/>
            <w:color w:val="auto"/>
            <w:sz w:val="24"/>
            <w:szCs w:val="24"/>
            <w:shd w:val="clear" w:color="auto" w:fill="FFFFFF"/>
          </w:rPr>
          <w:t>http://dx.doi.org/10.19090/i.2017.28.118-133</w:t>
        </w:r>
      </w:hyperlink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</w:t>
      </w:r>
      <w:r w:rsidR="002F1FAA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      </w:t>
      </w:r>
      <w:r w:rsidR="00B62FDC" w:rsidRPr="00AE01F1">
        <w:rPr>
          <w:rFonts w:asciiTheme="majorBidi" w:hAnsiTheme="majorBidi" w:cstheme="majorBidi"/>
          <w:sz w:val="24"/>
          <w:szCs w:val="24"/>
          <w:shd w:val="clear" w:color="auto" w:fill="FFFFFF"/>
          <w:lang w:val="sl-SI"/>
        </w:rPr>
        <w:t xml:space="preserve"> </w:t>
      </w:r>
      <w:r w:rsidR="002F1FAA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                       </w:t>
      </w:r>
    </w:p>
    <w:p w:rsidR="003811F5" w:rsidRPr="00AE01F1" w:rsidRDefault="003811F5" w:rsidP="00F5327D">
      <w:pPr>
        <w:pStyle w:val="dragana"/>
        <w:ind w:firstLine="567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="002F1FAA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>(M24)</w:t>
      </w:r>
      <w:r w:rsidR="002455D5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                                              </w:t>
      </w:r>
      <w:r w:rsidR="00EC734B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</w:t>
      </w:r>
      <w:r w:rsidR="00F5327D" w:rsidRPr="00AE01F1">
        <w:rPr>
          <w:rFonts w:asciiTheme="majorBidi" w:hAnsiTheme="majorBidi" w:cstheme="majorBidi"/>
          <w:sz w:val="24"/>
          <w:szCs w:val="24"/>
          <w:shd w:val="clear" w:color="auto" w:fill="FFFFFF"/>
        </w:rPr>
        <w:tab/>
      </w:r>
      <w:r w:rsidR="002455D5" w:rsidRPr="00AE01F1">
        <w:rPr>
          <w:rFonts w:asciiTheme="majorBidi" w:hAnsiTheme="majorBidi" w:cstheme="majorBidi"/>
          <w:sz w:val="24"/>
          <w:szCs w:val="24"/>
          <w:lang w:val="sr-Latn-CS"/>
        </w:rPr>
        <w:t xml:space="preserve">2014. </w:t>
      </w:r>
      <w:r w:rsidR="002455D5" w:rsidRPr="00AE01F1">
        <w:rPr>
          <w:rFonts w:asciiTheme="majorBidi" w:hAnsiTheme="majorBidi" w:cstheme="majorBidi"/>
          <w:sz w:val="24"/>
          <w:szCs w:val="24"/>
        </w:rPr>
        <w:t>“</w:t>
      </w:r>
      <w:r w:rsidR="002455D5" w:rsidRPr="00AE01F1">
        <w:rPr>
          <w:rFonts w:asciiTheme="majorBidi" w:hAnsiTheme="majorBidi" w:cstheme="majorBidi"/>
          <w:sz w:val="24"/>
          <w:szCs w:val="24"/>
          <w:lang w:val="sr-Latn-CS"/>
        </w:rPr>
        <w:t>A</w:t>
      </w:r>
      <w:r w:rsidR="002455D5" w:rsidRPr="00AE01F1">
        <w:rPr>
          <w:rFonts w:asciiTheme="majorBidi" w:hAnsiTheme="majorBidi" w:cstheme="majorBidi"/>
          <w:b/>
          <w:sz w:val="24"/>
          <w:szCs w:val="24"/>
          <w:lang w:val="sr-Latn-CS"/>
        </w:rPr>
        <w:t xml:space="preserve"> </w:t>
      </w:r>
      <w:r w:rsidR="002455D5" w:rsidRPr="00AE01F1">
        <w:rPr>
          <w:rFonts w:asciiTheme="majorBidi" w:hAnsiTheme="majorBidi" w:cstheme="majorBidi"/>
          <w:sz w:val="24"/>
          <w:szCs w:val="24"/>
        </w:rPr>
        <w:t xml:space="preserve">'Quiet African Episode' for the Serbian Army in the Great War: The Band of the Cavalry Division and Dragutin F. Pokorni in North Africa (1916−1918).” </w:t>
      </w:r>
      <w:r w:rsidR="002455D5" w:rsidRPr="00AE01F1">
        <w:rPr>
          <w:rFonts w:asciiTheme="majorBidi" w:hAnsiTheme="majorBidi" w:cstheme="majorBidi"/>
          <w:i/>
          <w:sz w:val="24"/>
          <w:szCs w:val="24"/>
        </w:rPr>
        <w:t xml:space="preserve">New Sound </w:t>
      </w:r>
      <w:r w:rsidR="002455D5" w:rsidRPr="00AE01F1">
        <w:rPr>
          <w:rFonts w:asciiTheme="majorBidi" w:hAnsiTheme="majorBidi" w:cstheme="majorBidi"/>
          <w:sz w:val="24"/>
          <w:szCs w:val="24"/>
        </w:rPr>
        <w:t>43: 123</w:t>
      </w:r>
      <w:r w:rsidR="002455D5" w:rsidRPr="00AE01F1">
        <w:rPr>
          <w:rFonts w:asciiTheme="majorBidi" w:hAnsiTheme="majorBidi" w:cstheme="majorBidi"/>
          <w:sz w:val="24"/>
          <w:szCs w:val="24"/>
        </w:rPr>
        <w:sym w:font="Symbol" w:char="F02D"/>
      </w:r>
      <w:r w:rsidR="002455D5" w:rsidRPr="00AE01F1">
        <w:rPr>
          <w:rFonts w:asciiTheme="majorBidi" w:hAnsiTheme="majorBidi" w:cstheme="majorBidi"/>
          <w:sz w:val="24"/>
          <w:szCs w:val="24"/>
        </w:rPr>
        <w:t xml:space="preserve">156. </w:t>
      </w:r>
      <w:r w:rsidR="002F1FAA" w:rsidRPr="00AE01F1">
        <w:rPr>
          <w:sz w:val="24"/>
          <w:szCs w:val="24"/>
        </w:rPr>
        <w:t>ISSN</w:t>
      </w:r>
      <w:r w:rsidRPr="00AE01F1">
        <w:rPr>
          <w:sz w:val="24"/>
          <w:szCs w:val="24"/>
        </w:rPr>
        <w:t xml:space="preserve"> </w:t>
      </w:r>
      <w:r w:rsidR="002455D5" w:rsidRPr="00AE01F1">
        <w:rPr>
          <w:sz w:val="24"/>
          <w:szCs w:val="24"/>
        </w:rPr>
        <w:t xml:space="preserve">0354-818X.2014.   </w:t>
      </w:r>
      <w:r w:rsidR="002F1FAA" w:rsidRPr="00AE01F1">
        <w:rPr>
          <w:sz w:val="24"/>
          <w:szCs w:val="24"/>
        </w:rPr>
        <w:t xml:space="preserve"> </w:t>
      </w:r>
      <w:r w:rsidR="00F5327D" w:rsidRPr="00AE01F1">
        <w:rPr>
          <w:rFonts w:asciiTheme="majorBidi" w:hAnsiTheme="majorBidi" w:cstheme="majorBidi"/>
          <w:sz w:val="24"/>
          <w:szCs w:val="24"/>
        </w:rPr>
        <w:t xml:space="preserve">УДК 316.7:94(100)”1916/1918”  </w:t>
      </w:r>
      <w:r w:rsidR="00F5327D" w:rsidRPr="00AE01F1">
        <w:rPr>
          <w:sz w:val="24"/>
          <w:szCs w:val="24"/>
        </w:rPr>
        <w:t xml:space="preserve"> </w:t>
      </w:r>
      <w:r w:rsidR="00F5327D" w:rsidRPr="00AE01F1">
        <w:rPr>
          <w:rFonts w:asciiTheme="majorBidi" w:hAnsiTheme="majorBidi" w:cstheme="majorBidi"/>
          <w:sz w:val="24"/>
          <w:szCs w:val="24"/>
        </w:rPr>
        <w:t>355.343:785.3-051(</w:t>
      </w:r>
      <w:r w:rsidR="00F5327D" w:rsidRPr="00AE01F1">
        <w:rPr>
          <w:rFonts w:asciiTheme="majorBidi" w:hAnsiTheme="majorBidi" w:cstheme="majorBidi"/>
          <w:sz w:val="24"/>
          <w:szCs w:val="24"/>
        </w:rPr>
        <w:sym w:font="Symbol" w:char="F03D"/>
      </w:r>
      <w:r w:rsidR="00F5327D" w:rsidRPr="00AE01F1">
        <w:rPr>
          <w:rFonts w:asciiTheme="majorBidi" w:hAnsiTheme="majorBidi" w:cstheme="majorBidi"/>
          <w:sz w:val="24"/>
          <w:szCs w:val="24"/>
        </w:rPr>
        <w:t xml:space="preserve">163.41)(61)”1916/1918” </w:t>
      </w:r>
      <w:r w:rsidR="00F5327D" w:rsidRPr="00AE01F1">
        <w:rPr>
          <w:sz w:val="24"/>
          <w:szCs w:val="24"/>
        </w:rPr>
        <w:t xml:space="preserve"> 78.071.2:929 929 Покорни Д.</w:t>
      </w:r>
    </w:p>
    <w:p w:rsidR="002455D5" w:rsidRPr="00AE01F1" w:rsidRDefault="003811F5" w:rsidP="003811F5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>(M24)</w:t>
      </w:r>
      <w:r w:rsidR="002455D5" w:rsidRPr="00AE01F1">
        <w:rPr>
          <w:color w:val="auto"/>
        </w:rPr>
        <w:t xml:space="preserve">                                                                                               </w:t>
      </w:r>
      <w:r w:rsidR="00EC734B" w:rsidRPr="00AE01F1">
        <w:rPr>
          <w:color w:val="auto"/>
        </w:rPr>
        <w:t xml:space="preserve">   </w:t>
      </w:r>
    </w:p>
    <w:p w:rsidR="00F5327D" w:rsidRPr="00AE01F1" w:rsidRDefault="002455D5" w:rsidP="003811F5">
      <w:pPr>
        <w:ind w:firstLine="567"/>
        <w:rPr>
          <w:color w:val="auto"/>
          <w:lang w:eastAsia="sr-Latn-CS"/>
        </w:rPr>
      </w:pPr>
      <w:r w:rsidRPr="00AE01F1">
        <w:rPr>
          <w:color w:val="auto"/>
          <w:lang w:val="sr-Latn-CS" w:eastAsia="sr-Latn-CS"/>
        </w:rPr>
        <w:t>2014. „</w:t>
      </w:r>
      <w:r w:rsidRPr="00AE01F1">
        <w:rPr>
          <w:color w:val="auto"/>
          <w:lang w:eastAsia="sr-Latn-CS"/>
        </w:rPr>
        <w:t>Српске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војне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музике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у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земљама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савезника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током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Великог</w:t>
      </w:r>
      <w:r w:rsidRPr="00AE01F1">
        <w:rPr>
          <w:color w:val="auto"/>
          <w:lang w:val="sr-Latn-CS" w:eastAsia="sr-Latn-CS"/>
        </w:rPr>
        <w:t xml:space="preserve"> </w:t>
      </w:r>
      <w:r w:rsidRPr="00AE01F1">
        <w:rPr>
          <w:color w:val="auto"/>
          <w:lang w:eastAsia="sr-Latn-CS"/>
        </w:rPr>
        <w:t>рата</w:t>
      </w:r>
      <w:r w:rsidRPr="00AE01F1">
        <w:rPr>
          <w:color w:val="auto"/>
          <w:lang w:val="sr-Latn-CS" w:eastAsia="sr-Latn-CS"/>
        </w:rPr>
        <w:t xml:space="preserve"> (1916-1918).“ </w:t>
      </w:r>
      <w:r w:rsidRPr="00AE01F1">
        <w:rPr>
          <w:i/>
          <w:color w:val="auto"/>
          <w:lang w:eastAsia="sr-Latn-CS"/>
        </w:rPr>
        <w:t>Војноисторијски</w:t>
      </w:r>
      <w:r w:rsidRPr="00AE01F1">
        <w:rPr>
          <w:i/>
          <w:color w:val="auto"/>
          <w:lang w:val="sr-Latn-CS" w:eastAsia="sr-Latn-CS"/>
        </w:rPr>
        <w:t xml:space="preserve"> </w:t>
      </w:r>
      <w:r w:rsidRPr="00AE01F1">
        <w:rPr>
          <w:i/>
          <w:color w:val="auto"/>
          <w:lang w:eastAsia="sr-Latn-CS"/>
        </w:rPr>
        <w:t>гласник</w:t>
      </w:r>
      <w:r w:rsidRPr="00AE01F1">
        <w:rPr>
          <w:i/>
          <w:color w:val="auto"/>
          <w:lang w:val="sr-Latn-CS" w:eastAsia="sr-Latn-CS"/>
        </w:rPr>
        <w:t xml:space="preserve"> 2:</w:t>
      </w:r>
      <w:r w:rsidRPr="00AE01F1">
        <w:rPr>
          <w:color w:val="auto"/>
          <w:lang w:val="sr-Latn-CS" w:eastAsia="sr-Latn-CS"/>
        </w:rPr>
        <w:t xml:space="preserve"> 20-41. ISSN 0042-8442 </w:t>
      </w:r>
    </w:p>
    <w:p w:rsidR="003811F5" w:rsidRPr="00AE01F1" w:rsidRDefault="002455D5" w:rsidP="003811F5">
      <w:pPr>
        <w:ind w:firstLine="567"/>
        <w:rPr>
          <w:color w:val="auto"/>
          <w:lang w:val="sr-Latn-CS"/>
        </w:rPr>
      </w:pPr>
      <w:r w:rsidRPr="00AE01F1">
        <w:rPr>
          <w:color w:val="auto"/>
        </w:rPr>
        <w:t>УДК</w:t>
      </w:r>
      <w:r w:rsidRPr="00AE01F1">
        <w:rPr>
          <w:color w:val="auto"/>
          <w:lang w:val="sr-Latn-CS"/>
        </w:rPr>
        <w:t xml:space="preserve"> 355.343:785.13-051(=163.41)(100)"1916/1918"     </w:t>
      </w:r>
      <w:r w:rsidR="002F1FAA" w:rsidRPr="00AE01F1">
        <w:rPr>
          <w:color w:val="auto"/>
          <w:lang w:val="sr-Latn-CS"/>
        </w:rPr>
        <w:t xml:space="preserve">                                                                           </w:t>
      </w:r>
    </w:p>
    <w:p w:rsidR="003811F5" w:rsidRPr="00AE01F1" w:rsidRDefault="003811F5" w:rsidP="003811F5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="002F1FAA" w:rsidRPr="00AE01F1">
        <w:rPr>
          <w:color w:val="auto"/>
          <w:lang w:val="sr-Latn-CS"/>
        </w:rPr>
        <w:t>(M51)</w:t>
      </w:r>
      <w:r w:rsidR="002455D5" w:rsidRPr="00AE01F1">
        <w:rPr>
          <w:color w:val="auto"/>
          <w:lang w:val="sr-Latn-CS"/>
        </w:rPr>
        <w:t xml:space="preserve">                                                                            </w:t>
      </w:r>
      <w:r w:rsidR="00EC734B" w:rsidRPr="00AE01F1">
        <w:rPr>
          <w:color w:val="auto"/>
        </w:rPr>
        <w:t xml:space="preserve">        </w:t>
      </w:r>
    </w:p>
    <w:p w:rsidR="00F5327D" w:rsidRPr="00AE01F1" w:rsidRDefault="002455D5" w:rsidP="00F5327D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>2014. (</w:t>
      </w:r>
      <w:r w:rsidR="00EC734B" w:rsidRPr="00AE01F1">
        <w:rPr>
          <w:color w:val="auto"/>
        </w:rPr>
        <w:t>са Харис Дајч</w:t>
      </w:r>
      <w:r w:rsidRPr="00AE01F1">
        <w:rPr>
          <w:color w:val="auto"/>
          <w:lang w:val="sr-Latn-CS"/>
        </w:rPr>
        <w:t xml:space="preserve">). “Kretanje nepokretne jevrejske imovine kao posledice Holokausta.” </w:t>
      </w:r>
      <w:r w:rsidRPr="00AE01F1">
        <w:rPr>
          <w:i/>
          <w:color w:val="auto"/>
          <w:lang w:val="sr-Latn-CS"/>
        </w:rPr>
        <w:t>Limes plus</w:t>
      </w:r>
      <w:r w:rsidRPr="00AE01F1">
        <w:rPr>
          <w:color w:val="auto"/>
          <w:lang w:val="sr-Latn-CS"/>
        </w:rPr>
        <w:t xml:space="preserve"> XI (2): 139−154.</w:t>
      </w:r>
      <w:r w:rsidRPr="00AE01F1">
        <w:rPr>
          <w:color w:val="auto"/>
        </w:rPr>
        <w:t xml:space="preserve"> </w:t>
      </w:r>
      <w:r w:rsidR="00F5327D" w:rsidRPr="00AE01F1">
        <w:rPr>
          <w:color w:val="auto"/>
          <w:lang w:val="sr-Latn-CS"/>
        </w:rPr>
        <w:t>ISSN 1820-0869</w:t>
      </w:r>
      <w:r w:rsidR="00F5327D" w:rsidRPr="00AE01F1">
        <w:rPr>
          <w:color w:val="auto"/>
        </w:rPr>
        <w:t xml:space="preserve"> </w:t>
      </w:r>
    </w:p>
    <w:p w:rsidR="003811F5" w:rsidRPr="00AE01F1" w:rsidRDefault="00F5327D" w:rsidP="00F5327D">
      <w:pPr>
        <w:ind w:firstLine="567"/>
        <w:rPr>
          <w:color w:val="auto"/>
        </w:rPr>
      </w:pPr>
      <w:r w:rsidRPr="00AE01F1">
        <w:rPr>
          <w:color w:val="auto"/>
        </w:rPr>
        <w:t>УДК</w:t>
      </w:r>
      <w:r w:rsidR="002455D5" w:rsidRPr="00AE01F1">
        <w:rPr>
          <w:color w:val="auto"/>
          <w:lang w:val="sr-Latn-CS"/>
        </w:rPr>
        <w:t xml:space="preserve"> 94:347.235(=411.16)(497.1)"1939/1945"</w:t>
      </w:r>
      <w:r w:rsidR="002455D5" w:rsidRPr="00AE01F1">
        <w:rPr>
          <w:color w:val="auto"/>
        </w:rPr>
        <w:t xml:space="preserve">                                   </w:t>
      </w:r>
      <w:r w:rsidR="003A5BD2" w:rsidRPr="00AE01F1">
        <w:rPr>
          <w:color w:val="auto"/>
        </w:rPr>
        <w:tab/>
      </w:r>
      <w:r w:rsidR="002F1FAA" w:rsidRPr="00AE01F1">
        <w:rPr>
          <w:color w:val="auto"/>
        </w:rPr>
        <w:t xml:space="preserve">        </w:t>
      </w:r>
      <w:r w:rsidR="002F1FAA" w:rsidRPr="00AE01F1">
        <w:rPr>
          <w:color w:val="auto"/>
          <w:lang w:val="sr-Latn-CS"/>
        </w:rPr>
        <w:t xml:space="preserve">               </w:t>
      </w:r>
    </w:p>
    <w:p w:rsidR="002455D5" w:rsidRPr="00AE01F1" w:rsidRDefault="003811F5" w:rsidP="00A67B03">
      <w:pPr>
        <w:ind w:firstLine="567"/>
        <w:rPr>
          <w:color w:val="auto"/>
          <w:lang w:val="sr-Latn-CS"/>
        </w:rPr>
      </w:pP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  <w:t xml:space="preserve"> </w:t>
      </w:r>
      <w:r w:rsidR="002F1FAA" w:rsidRPr="00AE01F1">
        <w:rPr>
          <w:color w:val="auto"/>
        </w:rPr>
        <w:t>(М51)</w:t>
      </w:r>
    </w:p>
    <w:p w:rsidR="00F5327D" w:rsidRPr="00AE01F1" w:rsidRDefault="002455D5" w:rsidP="00F5327D">
      <w:pPr>
        <w:ind w:firstLine="567"/>
        <w:rPr>
          <w:color w:val="auto"/>
          <w:lang w:eastAsia="zh-CN"/>
        </w:rPr>
      </w:pPr>
      <w:r w:rsidRPr="00AE01F1">
        <w:rPr>
          <w:color w:val="auto"/>
          <w:lang w:val="sr-Latn-CS" w:eastAsia="zh-CN"/>
        </w:rPr>
        <w:t xml:space="preserve">2013. Популарна музика као антиципација, 'уоквиравање' и конструкција генерацијског сећања на студентски бунт 1968. године у Југославији.“ </w:t>
      </w:r>
      <w:r w:rsidRPr="00AE01F1">
        <w:rPr>
          <w:i/>
          <w:color w:val="auto"/>
          <w:lang w:eastAsia="zh-CN"/>
        </w:rPr>
        <w:t>Музикологија</w:t>
      </w:r>
      <w:r w:rsidRPr="00AE01F1">
        <w:rPr>
          <w:i/>
          <w:color w:val="auto"/>
          <w:lang w:val="sr-Latn-CS" w:eastAsia="zh-CN"/>
        </w:rPr>
        <w:t xml:space="preserve"> </w:t>
      </w:r>
      <w:r w:rsidRPr="00AE01F1">
        <w:rPr>
          <w:color w:val="auto"/>
          <w:lang w:val="sr-Latn-CS" w:eastAsia="zh-CN"/>
        </w:rPr>
        <w:t xml:space="preserve">14: 117−134. </w:t>
      </w:r>
      <w:r w:rsidRPr="00AE01F1">
        <w:rPr>
          <w:color w:val="auto"/>
          <w:lang w:eastAsia="zh-CN"/>
        </w:rPr>
        <w:t>САНУ</w:t>
      </w:r>
      <w:r w:rsidRPr="00AE01F1">
        <w:rPr>
          <w:color w:val="auto"/>
          <w:lang w:val="sr-Latn-CS" w:eastAsia="zh-CN"/>
        </w:rPr>
        <w:t xml:space="preserve">, </w:t>
      </w:r>
      <w:r w:rsidRPr="00AE01F1">
        <w:rPr>
          <w:color w:val="auto"/>
          <w:lang w:eastAsia="zh-CN"/>
        </w:rPr>
        <w:t>Музиколошки</w:t>
      </w:r>
      <w:r w:rsidRPr="00AE01F1">
        <w:rPr>
          <w:color w:val="auto"/>
          <w:lang w:val="sr-Latn-CS" w:eastAsia="zh-CN"/>
        </w:rPr>
        <w:t xml:space="preserve"> </w:t>
      </w:r>
      <w:r w:rsidRPr="00AE01F1">
        <w:rPr>
          <w:color w:val="auto"/>
          <w:lang w:eastAsia="zh-CN"/>
        </w:rPr>
        <w:t>институт</w:t>
      </w:r>
      <w:r w:rsidRPr="00AE01F1">
        <w:rPr>
          <w:color w:val="auto"/>
          <w:lang w:val="sr-Latn-CS" w:eastAsia="zh-CN"/>
        </w:rPr>
        <w:t xml:space="preserve">, </w:t>
      </w:r>
      <w:r w:rsidRPr="00AE01F1">
        <w:rPr>
          <w:color w:val="auto"/>
          <w:lang w:eastAsia="zh-CN"/>
        </w:rPr>
        <w:t>Београд</w:t>
      </w:r>
      <w:r w:rsidRPr="00AE01F1">
        <w:rPr>
          <w:color w:val="auto"/>
          <w:lang w:val="sr-Latn-CS" w:eastAsia="zh-CN"/>
        </w:rPr>
        <w:t xml:space="preserve">. ISSN 1450-9814 </w:t>
      </w:r>
    </w:p>
    <w:p w:rsidR="003811F5" w:rsidRPr="00AE01F1" w:rsidRDefault="00F5327D" w:rsidP="00F5327D">
      <w:pPr>
        <w:ind w:firstLine="567"/>
        <w:rPr>
          <w:color w:val="auto"/>
        </w:rPr>
      </w:pPr>
      <w:r w:rsidRPr="00AE01F1">
        <w:rPr>
          <w:color w:val="auto"/>
        </w:rPr>
        <w:t>УДК 316.74:78"1968"</w:t>
      </w:r>
      <w:r w:rsidR="003811F5" w:rsidRPr="00AE01F1">
        <w:rPr>
          <w:color w:val="auto"/>
        </w:rPr>
        <w:t xml:space="preserve"> </w:t>
      </w:r>
    </w:p>
    <w:p w:rsidR="003811F5" w:rsidRPr="00AE01F1" w:rsidRDefault="002455D5" w:rsidP="003811F5">
      <w:pPr>
        <w:ind w:firstLine="567"/>
        <w:rPr>
          <w:color w:val="auto"/>
          <w:lang w:val="sr-Latn-CS"/>
        </w:rPr>
      </w:pPr>
      <w:r w:rsidRPr="00AE01F1">
        <w:rPr>
          <w:color w:val="auto"/>
          <w:lang w:val="sr-Latn-CS"/>
        </w:rPr>
        <w:t xml:space="preserve">doi </w:t>
      </w:r>
      <w:hyperlink r:id="rId11" w:tgtFrame="_856" w:history="1">
        <w:r w:rsidRPr="00AE01F1">
          <w:rPr>
            <w:rStyle w:val="Hyperlink"/>
            <w:rFonts w:asciiTheme="majorBidi" w:hAnsiTheme="majorBidi" w:cstheme="majorBidi"/>
            <w:color w:val="auto"/>
            <w:lang w:val="sr-Latn-CS"/>
          </w:rPr>
          <w:t>10.2298/MUZ120325010II</w:t>
        </w:r>
      </w:hyperlink>
      <w:r w:rsidRPr="00AE01F1">
        <w:rPr>
          <w:color w:val="auto"/>
          <w:lang w:val="sr-Latn-CS"/>
        </w:rPr>
        <w:t xml:space="preserve"> </w:t>
      </w:r>
      <w:r w:rsidR="002F1FAA" w:rsidRPr="00AE01F1">
        <w:rPr>
          <w:color w:val="auto"/>
          <w:lang w:val="sr-Latn-CS"/>
        </w:rPr>
        <w:t xml:space="preserve">                                                </w:t>
      </w:r>
      <w:r w:rsidR="003811F5" w:rsidRPr="00AE01F1">
        <w:rPr>
          <w:color w:val="auto"/>
          <w:lang w:val="sr-Latn-CS"/>
        </w:rPr>
        <w:t xml:space="preserve">                     </w:t>
      </w:r>
    </w:p>
    <w:p w:rsidR="002455D5" w:rsidRPr="00AE01F1" w:rsidRDefault="003811F5" w:rsidP="003811F5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Pr="00AE01F1">
        <w:rPr>
          <w:color w:val="auto"/>
          <w:lang w:val="sr-Latn-CS"/>
        </w:rPr>
        <w:tab/>
      </w:r>
      <w:r w:rsidR="002F1FAA" w:rsidRPr="00AE01F1">
        <w:rPr>
          <w:color w:val="auto"/>
          <w:lang w:val="sr-Latn-CS"/>
        </w:rPr>
        <w:t>(M24)</w:t>
      </w:r>
      <w:r w:rsidR="002455D5" w:rsidRPr="00AE01F1">
        <w:rPr>
          <w:color w:val="auto"/>
          <w:lang w:val="sr-Latn-CS"/>
        </w:rPr>
        <w:t xml:space="preserve">                                                                                  </w:t>
      </w:r>
      <w:r w:rsidR="002F1FAA" w:rsidRPr="00AE01F1">
        <w:rPr>
          <w:color w:val="auto"/>
        </w:rPr>
        <w:t xml:space="preserve">      </w:t>
      </w:r>
    </w:p>
    <w:p w:rsidR="00F5327D" w:rsidRPr="00AE01F1" w:rsidRDefault="002455D5" w:rsidP="00F5327D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 xml:space="preserve">2013. </w:t>
      </w:r>
      <w:r w:rsidRPr="00AE01F1">
        <w:rPr>
          <w:color w:val="auto"/>
        </w:rPr>
        <w:t>(</w:t>
      </w:r>
      <w:r w:rsidR="00EC734B" w:rsidRPr="00AE01F1">
        <w:rPr>
          <w:color w:val="auto"/>
        </w:rPr>
        <w:t>са Харис Дајч</w:t>
      </w:r>
      <w:r w:rsidRPr="00AE01F1">
        <w:rPr>
          <w:color w:val="auto"/>
        </w:rPr>
        <w:t>)</w:t>
      </w:r>
      <w:r w:rsidRPr="00AE01F1">
        <w:rPr>
          <w:color w:val="auto"/>
          <w:lang w:val="sr-Latn-CS"/>
        </w:rPr>
        <w:t xml:space="preserve"> “Status Jevreja u osmanskom i habzburškom Beogradu (XVII-XVIII vek): stranci, manjine ili saradnici?” </w:t>
      </w:r>
      <w:r w:rsidRPr="00AE01F1">
        <w:rPr>
          <w:i/>
          <w:color w:val="auto"/>
        </w:rPr>
        <w:t>Limes plus</w:t>
      </w:r>
      <w:r w:rsidRPr="00AE01F1">
        <w:rPr>
          <w:color w:val="auto"/>
        </w:rPr>
        <w:t xml:space="preserve"> 59/2: 85−104.  ISSN 1820-0869  </w:t>
      </w:r>
    </w:p>
    <w:p w:rsidR="003811F5" w:rsidRPr="00AE01F1" w:rsidRDefault="002455D5" w:rsidP="00F5327D">
      <w:pPr>
        <w:ind w:firstLine="567"/>
        <w:rPr>
          <w:color w:val="auto"/>
          <w:lang w:val="sl-SI"/>
        </w:rPr>
      </w:pPr>
      <w:r w:rsidRPr="00AE01F1">
        <w:rPr>
          <w:color w:val="auto"/>
        </w:rPr>
        <w:t xml:space="preserve">УДК  94(=411.16)(497.11)"16/17" 323.15(=411.16)(497.11)"16/17" </w:t>
      </w:r>
      <w:r w:rsidR="00495F0C" w:rsidRPr="00AE01F1">
        <w:rPr>
          <w:color w:val="auto"/>
          <w:lang w:val="en-GB"/>
        </w:rPr>
        <w:t xml:space="preserve">          </w:t>
      </w:r>
    </w:p>
    <w:p w:rsidR="002455D5" w:rsidRPr="00AE01F1" w:rsidRDefault="003811F5" w:rsidP="00A67B03">
      <w:pPr>
        <w:ind w:firstLine="567"/>
        <w:rPr>
          <w:color w:val="auto"/>
        </w:rPr>
      </w:pP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Pr="00AE01F1">
        <w:rPr>
          <w:color w:val="auto"/>
          <w:lang w:val="en-GB"/>
        </w:rPr>
        <w:tab/>
      </w:r>
      <w:r w:rsidR="002F1FAA" w:rsidRPr="00AE01F1">
        <w:rPr>
          <w:color w:val="auto"/>
        </w:rPr>
        <w:t xml:space="preserve">(М51) </w:t>
      </w:r>
      <w:r w:rsidR="002455D5" w:rsidRPr="00AE01F1">
        <w:rPr>
          <w:color w:val="auto"/>
        </w:rPr>
        <w:t xml:space="preserve">                                   </w:t>
      </w:r>
      <w:r w:rsidR="00EC734B" w:rsidRPr="00AE01F1">
        <w:rPr>
          <w:color w:val="auto"/>
        </w:rPr>
        <w:t xml:space="preserve">    </w:t>
      </w:r>
    </w:p>
    <w:p w:rsidR="00F5327D" w:rsidRPr="00AE01F1" w:rsidRDefault="002455D5" w:rsidP="003811F5">
      <w:pPr>
        <w:ind w:firstLine="567"/>
        <w:rPr>
          <w:color w:val="auto"/>
        </w:rPr>
      </w:pPr>
      <w:r w:rsidRPr="00AE01F1">
        <w:rPr>
          <w:color w:val="auto"/>
        </w:rPr>
        <w:t xml:space="preserve">2013. “View to Cold war Through the Pericentric Lenses: Tito’s Yugoslavia and Kekkonen’s Finland.” </w:t>
      </w:r>
      <w:r w:rsidRPr="00AE01F1">
        <w:rPr>
          <w:i/>
          <w:color w:val="auto"/>
        </w:rPr>
        <w:t xml:space="preserve">Limes plus </w:t>
      </w:r>
      <w:r w:rsidRPr="00AE01F1">
        <w:rPr>
          <w:iCs/>
          <w:color w:val="auto"/>
        </w:rPr>
        <w:t>59</w:t>
      </w:r>
      <w:r w:rsidRPr="00AE01F1">
        <w:rPr>
          <w:i/>
          <w:color w:val="auto"/>
        </w:rPr>
        <w:t>/</w:t>
      </w:r>
      <w:r w:rsidRPr="00AE01F1">
        <w:rPr>
          <w:color w:val="auto"/>
        </w:rPr>
        <w:t xml:space="preserve">1: 9−28. </w:t>
      </w:r>
      <w:r w:rsidR="003811F5" w:rsidRPr="00AE01F1">
        <w:rPr>
          <w:color w:val="auto"/>
        </w:rPr>
        <w:t xml:space="preserve">ISSN 1820-0869 </w:t>
      </w:r>
    </w:p>
    <w:p w:rsidR="003811F5" w:rsidRPr="00AE01F1" w:rsidRDefault="002455D5" w:rsidP="003811F5">
      <w:pPr>
        <w:ind w:firstLine="567"/>
        <w:rPr>
          <w:color w:val="auto"/>
        </w:rPr>
      </w:pPr>
      <w:r w:rsidRPr="00AE01F1">
        <w:rPr>
          <w:rFonts w:eastAsia="ヒラギノ角ゴ Pro W3"/>
          <w:color w:val="auto"/>
          <w:lang w:eastAsia="zh-CN"/>
        </w:rPr>
        <w:t xml:space="preserve">УДК </w:t>
      </w:r>
      <w:r w:rsidR="003811F5" w:rsidRPr="00AE01F1">
        <w:rPr>
          <w:color w:val="auto"/>
        </w:rPr>
        <w:t xml:space="preserve">327.54(100)"195/199" 327(497.1:480)"1950/1980 </w:t>
      </w:r>
      <w:r w:rsidRPr="00AE01F1">
        <w:rPr>
          <w:color w:val="auto"/>
        </w:rPr>
        <w:t>316.72:316.75(100)"195/199"</w:t>
      </w:r>
      <w:r w:rsidR="002F1FAA" w:rsidRPr="00AE01F1">
        <w:rPr>
          <w:color w:val="auto"/>
        </w:rPr>
        <w:t xml:space="preserve">      </w:t>
      </w:r>
      <w:r w:rsidR="00495F0C" w:rsidRPr="00AE01F1">
        <w:rPr>
          <w:color w:val="auto"/>
          <w:lang w:val="sl-SI"/>
        </w:rPr>
        <w:t xml:space="preserve">                            </w:t>
      </w:r>
      <w:r w:rsidR="002F1FAA" w:rsidRPr="00AE01F1">
        <w:rPr>
          <w:color w:val="auto"/>
        </w:rPr>
        <w:t xml:space="preserve">  </w:t>
      </w:r>
    </w:p>
    <w:p w:rsidR="002455D5" w:rsidRPr="00AE01F1" w:rsidRDefault="003811F5" w:rsidP="003811F5">
      <w:pPr>
        <w:ind w:firstLine="567"/>
        <w:rPr>
          <w:b/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>(М51)</w:t>
      </w:r>
      <w:r w:rsidR="002455D5" w:rsidRPr="00AE01F1">
        <w:rPr>
          <w:b/>
          <w:color w:val="auto"/>
        </w:rPr>
        <w:t xml:space="preserve">                                    </w:t>
      </w:r>
      <w:r w:rsidR="002455D5" w:rsidRPr="00AE01F1">
        <w:rPr>
          <w:color w:val="auto"/>
        </w:rPr>
        <w:t xml:space="preserve">                     </w:t>
      </w:r>
      <w:r w:rsidR="00EC734B" w:rsidRPr="00AE01F1">
        <w:rPr>
          <w:color w:val="auto"/>
        </w:rPr>
        <w:t xml:space="preserve">       </w:t>
      </w:r>
    </w:p>
    <w:p w:rsidR="003811F5" w:rsidRPr="00AE01F1" w:rsidRDefault="003A5BD2" w:rsidP="003811F5">
      <w:pPr>
        <w:ind w:firstLine="567"/>
        <w:rPr>
          <w:rStyle w:val="apple-converted-space"/>
          <w:color w:val="auto"/>
        </w:rPr>
      </w:pPr>
      <w:r w:rsidRPr="00AE01F1">
        <w:rPr>
          <w:color w:val="auto"/>
        </w:rPr>
        <w:t xml:space="preserve">2012. </w:t>
      </w:r>
      <w:r w:rsidR="002455D5" w:rsidRPr="00AE01F1">
        <w:rPr>
          <w:color w:val="auto"/>
        </w:rPr>
        <w:t xml:space="preserve">„Koncept 'degeneracije' muzike. Od pesimizma 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fin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>-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de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>-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si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>è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clea</w:t>
      </w:r>
      <w:r w:rsidR="002455D5" w:rsidRPr="00AE01F1">
        <w:rPr>
          <w:rStyle w:val="apple-converted-space"/>
          <w:color w:val="auto"/>
          <w:lang w:val="en-GB"/>
        </w:rPr>
        <w:t> </w:t>
      </w:r>
      <w:r w:rsidR="002455D5" w:rsidRPr="00AE01F1">
        <w:rPr>
          <w:color w:val="auto"/>
        </w:rPr>
        <w:t>do vladavine nacionalsocijalizma.”</w:t>
      </w:r>
      <w:r w:rsidR="002455D5" w:rsidRPr="00AE01F1">
        <w:rPr>
          <w:rStyle w:val="apple-converted-space"/>
          <w:color w:val="auto"/>
          <w:lang w:val="en-GB"/>
        </w:rPr>
        <w:t> 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Filozofija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 xml:space="preserve"> 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i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 xml:space="preserve"> 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dru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</w:rPr>
        <w:t>š</w:t>
      </w:r>
      <w:r w:rsidR="002455D5" w:rsidRPr="00AE01F1">
        <w:rPr>
          <w:rStyle w:val="Emphasis"/>
          <w:rFonts w:asciiTheme="majorBidi" w:hAnsiTheme="majorBidi"/>
          <w:b w:val="0"/>
          <w:bCs w:val="0"/>
          <w:color w:val="auto"/>
          <w:lang w:val="en-GB"/>
        </w:rPr>
        <w:t>tvo</w:t>
      </w:r>
      <w:r w:rsidR="002455D5" w:rsidRPr="00AE01F1">
        <w:rPr>
          <w:color w:val="auto"/>
        </w:rPr>
        <w:t xml:space="preserve"> 23/3: 237–252. </w:t>
      </w:r>
      <w:r w:rsidR="003811F5" w:rsidRPr="00AE01F1">
        <w:rPr>
          <w:color w:val="auto"/>
        </w:rPr>
        <w:t>ISSN 0353-5735, електронски ISSN 2334-8577</w:t>
      </w:r>
      <w:r w:rsidR="00F5327D" w:rsidRPr="00AE01F1">
        <w:rPr>
          <w:color w:val="auto"/>
        </w:rPr>
        <w:t xml:space="preserve"> </w:t>
      </w:r>
    </w:p>
    <w:p w:rsidR="0003328A" w:rsidRPr="00AE01F1" w:rsidRDefault="00EA74E2" w:rsidP="003811F5">
      <w:pPr>
        <w:ind w:firstLine="567"/>
        <w:rPr>
          <w:color w:val="auto"/>
        </w:rPr>
      </w:pPr>
      <w:hyperlink r:id="rId12" w:tgtFrame="_blank" w:history="1"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http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://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www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.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doiserbia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.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nb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.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rs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/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img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/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doi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/0353-5738/2012/0353-57381203237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V</w:t>
        </w:r>
        <w:r w:rsidR="002455D5" w:rsidRPr="00AE01F1">
          <w:rPr>
            <w:rStyle w:val="Hyperlink"/>
            <w:rFonts w:asciiTheme="majorBidi" w:hAnsiTheme="majorBidi" w:cstheme="majorBidi"/>
            <w:color w:val="auto"/>
          </w:rPr>
          <w:t>.</w:t>
        </w:r>
        <w:r w:rsidR="002455D5" w:rsidRPr="00AE01F1">
          <w:rPr>
            <w:rStyle w:val="Hyperlink"/>
            <w:rFonts w:asciiTheme="majorBidi" w:hAnsiTheme="majorBidi" w:cstheme="majorBidi"/>
            <w:color w:val="auto"/>
            <w:lang w:val="en-GB"/>
          </w:rPr>
          <w:t>pdf</w:t>
        </w:r>
      </w:hyperlink>
      <w:r w:rsidR="00F5327D" w:rsidRPr="00AE01F1">
        <w:rPr>
          <w:color w:val="auto"/>
        </w:rPr>
        <w:t xml:space="preserve"> </w:t>
      </w:r>
    </w:p>
    <w:p w:rsidR="002455D5" w:rsidRPr="00AE01F1" w:rsidRDefault="0003328A" w:rsidP="003811F5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 xml:space="preserve">(М51)      </w:t>
      </w:r>
      <w:r w:rsidR="003A5BD2" w:rsidRPr="00AE01F1">
        <w:rPr>
          <w:color w:val="auto"/>
        </w:rPr>
        <w:t xml:space="preserve">                                                                   </w:t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</w:r>
      <w:r w:rsidR="003A5BD2" w:rsidRPr="00AE01F1">
        <w:rPr>
          <w:color w:val="auto"/>
        </w:rPr>
        <w:tab/>
        <w:t xml:space="preserve">     </w:t>
      </w:r>
      <w:r w:rsidRPr="00AE01F1">
        <w:rPr>
          <w:color w:val="auto"/>
        </w:rPr>
        <w:tab/>
      </w:r>
    </w:p>
    <w:p w:rsidR="00D13C4C" w:rsidRPr="00AE01F1" w:rsidRDefault="00D13C4C" w:rsidP="00114B18">
      <w:pPr>
        <w:ind w:firstLine="567"/>
        <w:rPr>
          <w:color w:val="auto"/>
          <w:u w:val="single"/>
        </w:rPr>
      </w:pPr>
      <w:r w:rsidRPr="00AE01F1">
        <w:rPr>
          <w:color w:val="auto"/>
          <w:u w:val="single"/>
        </w:rPr>
        <w:t xml:space="preserve">Монографске студије </w:t>
      </w:r>
      <w:r w:rsidR="00C023F0" w:rsidRPr="00AE01F1">
        <w:rPr>
          <w:color w:val="auto"/>
          <w:u w:val="single"/>
        </w:rPr>
        <w:t xml:space="preserve">и </w:t>
      </w:r>
      <w:r w:rsidRPr="00AE01F1">
        <w:rPr>
          <w:color w:val="auto"/>
          <w:u w:val="single"/>
        </w:rPr>
        <w:t>поглавља у међународним</w:t>
      </w:r>
      <w:r w:rsidR="00C023F0" w:rsidRPr="00AE01F1">
        <w:rPr>
          <w:color w:val="auto"/>
          <w:u w:val="single"/>
        </w:rPr>
        <w:t xml:space="preserve"> или националним монографијама/</w:t>
      </w:r>
      <w:r w:rsidRPr="00AE01F1">
        <w:rPr>
          <w:color w:val="auto"/>
          <w:u w:val="single"/>
        </w:rPr>
        <w:t xml:space="preserve"> тематским з</w:t>
      </w:r>
      <w:r w:rsidR="00C023F0" w:rsidRPr="00AE01F1">
        <w:rPr>
          <w:color w:val="auto"/>
          <w:u w:val="single"/>
        </w:rPr>
        <w:t>бо</w:t>
      </w:r>
      <w:r w:rsidRPr="00AE01F1">
        <w:rPr>
          <w:color w:val="auto"/>
          <w:u w:val="single"/>
        </w:rPr>
        <w:t>рницима</w:t>
      </w:r>
      <w:r w:rsidR="00EC734B" w:rsidRPr="00AE01F1">
        <w:rPr>
          <w:color w:val="auto"/>
          <w:u w:val="single"/>
        </w:rPr>
        <w:t>:</w:t>
      </w:r>
    </w:p>
    <w:p w:rsidR="002455D5" w:rsidRPr="00AE01F1" w:rsidRDefault="002455D5" w:rsidP="00A67B03">
      <w:pPr>
        <w:ind w:firstLine="567"/>
        <w:jc w:val="center"/>
        <w:rPr>
          <w:color w:val="auto"/>
          <w:u w:val="single"/>
        </w:rPr>
      </w:pPr>
    </w:p>
    <w:p w:rsidR="00442A2B" w:rsidRPr="00AE01F1" w:rsidRDefault="002455D5" w:rsidP="003811F5">
      <w:pPr>
        <w:ind w:firstLine="567"/>
        <w:rPr>
          <w:color w:val="auto"/>
          <w:shd w:val="clear" w:color="auto" w:fill="FFFFFF"/>
        </w:rPr>
      </w:pPr>
      <w:r w:rsidRPr="00AE01F1">
        <w:rPr>
          <w:color w:val="auto"/>
        </w:rPr>
        <w:t xml:space="preserve">2019. </w:t>
      </w:r>
      <w:r w:rsidR="00EC734B" w:rsidRPr="00AE01F1">
        <w:rPr>
          <w:color w:val="auto"/>
          <w:shd w:val="clear" w:color="auto" w:fill="FFFFFF"/>
        </w:rPr>
        <w:t>(са Драган Алексић и Наташа Симеуновић Бајић</w:t>
      </w:r>
      <w:r w:rsidRPr="00AE01F1">
        <w:rPr>
          <w:color w:val="auto"/>
          <w:shd w:val="clear" w:color="auto" w:fill="FFFFFF"/>
        </w:rPr>
        <w:t>). "E</w:t>
      </w:r>
      <w:r w:rsidR="00EC734B" w:rsidRPr="00AE01F1">
        <w:rPr>
          <w:color w:val="auto"/>
          <w:shd w:val="clear" w:color="auto" w:fill="FFFFFF"/>
        </w:rPr>
        <w:t>arly Popular Music in Serbia."</w:t>
      </w:r>
      <w:r w:rsidRPr="00AE01F1">
        <w:rPr>
          <w:color w:val="auto"/>
          <w:shd w:val="clear" w:color="auto" w:fill="FFFFFF"/>
        </w:rPr>
        <w:t xml:space="preserve"> </w:t>
      </w:r>
      <w:r w:rsidR="00EC734B" w:rsidRPr="00AE01F1">
        <w:rPr>
          <w:color w:val="auto"/>
          <w:shd w:val="clear" w:color="auto" w:fill="FFFFFF"/>
        </w:rPr>
        <w:t xml:space="preserve">У </w:t>
      </w:r>
      <w:r w:rsidR="00442A2B" w:rsidRPr="00AE01F1">
        <w:rPr>
          <w:i/>
          <w:iCs/>
          <w:color w:val="auto"/>
          <w:shd w:val="clear" w:color="auto" w:fill="FFFFFF"/>
        </w:rPr>
        <w:t xml:space="preserve">Popular Songs </w:t>
      </w:r>
      <w:r w:rsidRPr="00AE01F1">
        <w:rPr>
          <w:i/>
          <w:iCs/>
          <w:color w:val="auto"/>
          <w:shd w:val="clear" w:color="auto" w:fill="FFFFFF"/>
        </w:rPr>
        <w:t>in the First World War</w:t>
      </w:r>
      <w:r w:rsidRPr="00AE01F1">
        <w:rPr>
          <w:color w:val="auto"/>
          <w:shd w:val="clear" w:color="auto" w:fill="FFFFFF"/>
        </w:rPr>
        <w:t>, edited by John Muellen,</w:t>
      </w:r>
      <w:r w:rsidR="003811F5" w:rsidRPr="00AE01F1">
        <w:rPr>
          <w:color w:val="auto"/>
          <w:shd w:val="clear" w:color="auto" w:fill="FFFFFF"/>
        </w:rPr>
        <w:t xml:space="preserve"> 242</w:t>
      </w:r>
      <w:r w:rsidR="003811F5" w:rsidRPr="00AE01F1">
        <w:rPr>
          <w:color w:val="auto"/>
          <w:shd w:val="clear" w:color="auto" w:fill="FFFFFF"/>
        </w:rPr>
        <w:sym w:font="Symbol" w:char="F02D"/>
      </w:r>
      <w:r w:rsidR="00442A2B" w:rsidRPr="00AE01F1">
        <w:rPr>
          <w:color w:val="auto"/>
          <w:shd w:val="clear" w:color="auto" w:fill="FFFFFF"/>
        </w:rPr>
        <w:t>256.</w:t>
      </w:r>
      <w:r w:rsidRPr="00AE01F1">
        <w:rPr>
          <w:color w:val="auto"/>
          <w:shd w:val="clear" w:color="auto" w:fill="FFFFFF"/>
        </w:rPr>
        <w:t xml:space="preserve"> </w:t>
      </w:r>
      <w:r w:rsidR="00442A2B" w:rsidRPr="00AE01F1">
        <w:rPr>
          <w:color w:val="auto"/>
          <w:shd w:val="clear" w:color="auto" w:fill="FFFFFF"/>
        </w:rPr>
        <w:t>London: Routledge.</w:t>
      </w:r>
      <w:r w:rsidRPr="00AE01F1">
        <w:rPr>
          <w:color w:val="auto"/>
          <w:shd w:val="clear" w:color="auto" w:fill="FFFFFF"/>
        </w:rPr>
        <w:t xml:space="preserve"> ISBN 9781138</w:t>
      </w:r>
      <w:r w:rsidR="003A5BD2" w:rsidRPr="00AE01F1">
        <w:rPr>
          <w:color w:val="auto"/>
          <w:shd w:val="clear" w:color="auto" w:fill="FFFFFF"/>
        </w:rPr>
        <w:t>478466 и електронско издање</w:t>
      </w:r>
      <w:r w:rsidRPr="00AE01F1">
        <w:rPr>
          <w:color w:val="auto"/>
          <w:shd w:val="clear" w:color="auto" w:fill="FFFFFF"/>
        </w:rPr>
        <w:t xml:space="preserve"> ISBN 9781351068680</w:t>
      </w:r>
      <w:r w:rsidR="00442A2B" w:rsidRPr="00AE01F1">
        <w:rPr>
          <w:color w:val="auto"/>
          <w:shd w:val="clear" w:color="auto" w:fill="FFFFFF"/>
        </w:rPr>
        <w:t xml:space="preserve"> </w:t>
      </w:r>
    </w:p>
    <w:p w:rsidR="003811F5" w:rsidRPr="00AE01F1" w:rsidRDefault="00442A2B" w:rsidP="0003328A">
      <w:pPr>
        <w:ind w:firstLine="567"/>
        <w:rPr>
          <w:color w:val="auto"/>
          <w:shd w:val="clear" w:color="auto" w:fill="FFFFFF"/>
        </w:rPr>
      </w:pPr>
      <w:r w:rsidRPr="00AE01F1">
        <w:rPr>
          <w:color w:val="auto"/>
          <w:shd w:val="clear" w:color="auto" w:fill="FFFFFF"/>
        </w:rPr>
        <w:t>doi 10.4324/9781351068680</w:t>
      </w:r>
      <w:r w:rsidR="002F1FAA" w:rsidRPr="00AE01F1">
        <w:rPr>
          <w:color w:val="auto"/>
          <w:shd w:val="clear" w:color="auto" w:fill="FFFFFF"/>
        </w:rPr>
        <w:t xml:space="preserve">                                                     </w:t>
      </w:r>
      <w:r w:rsidR="00495F0C" w:rsidRPr="00AE01F1">
        <w:rPr>
          <w:color w:val="auto"/>
          <w:shd w:val="clear" w:color="auto" w:fill="FFFFFF"/>
        </w:rPr>
        <w:t xml:space="preserve">                      </w:t>
      </w:r>
      <w:r w:rsidR="002F1FAA" w:rsidRPr="00AE01F1">
        <w:rPr>
          <w:color w:val="auto"/>
          <w:shd w:val="clear" w:color="auto" w:fill="FFFFFF"/>
        </w:rPr>
        <w:t xml:space="preserve">(М13)                                                    </w:t>
      </w:r>
      <w:r w:rsidR="002455D5" w:rsidRPr="00AE01F1">
        <w:rPr>
          <w:color w:val="auto"/>
          <w:shd w:val="clear" w:color="auto" w:fill="FFFFFF"/>
        </w:rPr>
        <w:t xml:space="preserve">          </w:t>
      </w:r>
      <w:r w:rsidRPr="00AE01F1">
        <w:rPr>
          <w:color w:val="auto"/>
          <w:shd w:val="clear" w:color="auto" w:fill="FFFFFF"/>
        </w:rPr>
        <w:t xml:space="preserve">                                                                                   </w:t>
      </w:r>
    </w:p>
    <w:p w:rsidR="003811F5" w:rsidRPr="00AE01F1" w:rsidRDefault="002455D5" w:rsidP="003811F5">
      <w:pPr>
        <w:ind w:firstLine="567"/>
        <w:rPr>
          <w:color w:val="auto"/>
          <w:lang w:eastAsia="en-GB"/>
        </w:rPr>
      </w:pPr>
      <w:r w:rsidRPr="00AE01F1">
        <w:rPr>
          <w:color w:val="auto"/>
          <w:lang w:eastAsia="en-GB"/>
        </w:rPr>
        <w:t xml:space="preserve">2017. (са Владимир Абрамовић) „Cultural Diplomacy, Preservation and Construction of National Identity: Dragutin F. Pokorni in North Africa during the Great War”, </w:t>
      </w:r>
      <w:r w:rsidRPr="00AE01F1">
        <w:rPr>
          <w:i/>
          <w:iCs/>
          <w:color w:val="auto"/>
          <w:lang w:eastAsia="en-GB"/>
        </w:rPr>
        <w:t xml:space="preserve">У Зборник радова са међународног саветовања "Елите у Великом рату", Нови Сад, 27-28. </w:t>
      </w:r>
      <w:r w:rsidRPr="00AE01F1">
        <w:rPr>
          <w:i/>
          <w:iCs/>
          <w:color w:val="auto"/>
          <w:lang w:eastAsia="en-GB"/>
        </w:rPr>
        <w:lastRenderedPageBreak/>
        <w:t>октобар 2016</w:t>
      </w:r>
      <w:r w:rsidRPr="00AE01F1">
        <w:rPr>
          <w:color w:val="auto"/>
          <w:lang w:eastAsia="en-GB"/>
        </w:rPr>
        <w:t>, уредио Б</w:t>
      </w:r>
      <w:r w:rsidR="00B7605E" w:rsidRPr="00AE01F1">
        <w:rPr>
          <w:color w:val="auto"/>
          <w:lang w:eastAsia="en-GB"/>
        </w:rPr>
        <w:t>ранимир Андрић, 542</w:t>
      </w:r>
      <w:r w:rsidR="00B7605E" w:rsidRPr="00AE01F1">
        <w:rPr>
          <w:color w:val="auto"/>
          <w:lang w:eastAsia="en-GB"/>
        </w:rPr>
        <w:sym w:font="Symbol" w:char="F02D"/>
      </w:r>
      <w:r w:rsidRPr="00AE01F1">
        <w:rPr>
          <w:color w:val="auto"/>
          <w:lang w:eastAsia="en-GB"/>
        </w:rPr>
        <w:t>553. Нови Сад: Архив Војводине.</w:t>
      </w:r>
      <w:r w:rsidR="003A5BD2" w:rsidRPr="00AE01F1">
        <w:rPr>
          <w:color w:val="auto"/>
          <w:lang w:eastAsia="en-GB"/>
        </w:rPr>
        <w:t xml:space="preserve"> </w:t>
      </w:r>
      <w:r w:rsidR="003811F5" w:rsidRPr="00AE01F1">
        <w:rPr>
          <w:color w:val="auto"/>
          <w:lang w:eastAsia="en-GB"/>
        </w:rPr>
        <w:t>ISBN: 978-86-80017-44-0</w:t>
      </w:r>
      <w:r w:rsidR="003811F5" w:rsidRPr="00AE01F1">
        <w:rPr>
          <w:color w:val="auto"/>
          <w:lang w:val="sl-SI" w:eastAsia="en-GB"/>
        </w:rPr>
        <w:t xml:space="preserve"> </w:t>
      </w:r>
      <w:r w:rsidR="002F1FAA" w:rsidRPr="00AE01F1">
        <w:rPr>
          <w:color w:val="auto"/>
          <w:lang w:eastAsia="en-GB"/>
        </w:rPr>
        <w:t>УДК 94(497.11)"1914/1918"(082)</w:t>
      </w:r>
      <w:r w:rsidR="003A5BD2" w:rsidRPr="00AE01F1">
        <w:rPr>
          <w:color w:val="auto"/>
          <w:lang w:eastAsia="en-GB"/>
        </w:rPr>
        <w:t xml:space="preserve"> </w:t>
      </w:r>
      <w:r w:rsidR="002F1FAA" w:rsidRPr="00AE01F1">
        <w:rPr>
          <w:color w:val="auto"/>
          <w:lang w:eastAsia="en-GB"/>
        </w:rPr>
        <w:t xml:space="preserve">          </w:t>
      </w:r>
      <w:r w:rsidR="00495F0C" w:rsidRPr="00AE01F1">
        <w:rPr>
          <w:color w:val="auto"/>
          <w:lang w:val="sl-SI" w:eastAsia="en-GB"/>
        </w:rPr>
        <w:t xml:space="preserve">          </w:t>
      </w:r>
      <w:r w:rsidR="002F1FAA" w:rsidRPr="00AE01F1">
        <w:rPr>
          <w:color w:val="auto"/>
          <w:lang w:eastAsia="en-GB"/>
        </w:rPr>
        <w:t xml:space="preserve"> </w:t>
      </w:r>
    </w:p>
    <w:p w:rsidR="003811F5" w:rsidRPr="00AE01F1" w:rsidRDefault="003811F5" w:rsidP="003811F5">
      <w:pPr>
        <w:ind w:firstLine="567"/>
        <w:rPr>
          <w:color w:val="auto"/>
          <w:lang w:val="sl-SI" w:eastAsia="en-GB"/>
        </w:rPr>
      </w:pP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="002F1FAA" w:rsidRPr="00AE01F1">
        <w:rPr>
          <w:color w:val="auto"/>
          <w:lang w:eastAsia="en-GB"/>
        </w:rPr>
        <w:t>(М44)</w:t>
      </w:r>
      <w:r w:rsidR="002F1FAA" w:rsidRPr="00AE01F1">
        <w:rPr>
          <w:b/>
          <w:color w:val="auto"/>
        </w:rPr>
        <w:t xml:space="preserve">           </w:t>
      </w:r>
      <w:r w:rsidR="003A5BD2" w:rsidRPr="00AE01F1">
        <w:rPr>
          <w:color w:val="auto"/>
          <w:lang w:eastAsia="en-GB"/>
        </w:rPr>
        <w:t xml:space="preserve">           </w:t>
      </w:r>
      <w:r w:rsidR="002455D5" w:rsidRPr="00AE01F1">
        <w:rPr>
          <w:color w:val="auto"/>
          <w:lang w:eastAsia="en-GB"/>
        </w:rPr>
        <w:t xml:space="preserve">                       </w:t>
      </w:r>
      <w:r w:rsidR="003A5BD2" w:rsidRPr="00AE01F1">
        <w:rPr>
          <w:color w:val="auto"/>
          <w:lang w:eastAsia="en-GB"/>
        </w:rPr>
        <w:t xml:space="preserve"> </w:t>
      </w:r>
      <w:r w:rsidR="00442A2B" w:rsidRPr="00AE01F1">
        <w:rPr>
          <w:color w:val="auto"/>
          <w:lang w:eastAsia="en-GB"/>
        </w:rPr>
        <w:t xml:space="preserve">           </w:t>
      </w:r>
      <w:r w:rsidR="003A5BD2" w:rsidRPr="00AE01F1">
        <w:rPr>
          <w:color w:val="auto"/>
          <w:lang w:eastAsia="en-GB"/>
        </w:rPr>
        <w:t xml:space="preserve"> </w:t>
      </w:r>
    </w:p>
    <w:p w:rsidR="003811F5" w:rsidRPr="00AE01F1" w:rsidRDefault="00D13C4C" w:rsidP="003811F5">
      <w:pPr>
        <w:ind w:firstLine="567"/>
        <w:rPr>
          <w:color w:val="auto"/>
        </w:rPr>
      </w:pPr>
      <w:r w:rsidRPr="00AE01F1">
        <w:rPr>
          <w:color w:val="auto"/>
        </w:rPr>
        <w:t>2016.</w:t>
      </w:r>
      <w:r w:rsidR="00B7605E" w:rsidRPr="00AE01F1">
        <w:rPr>
          <w:color w:val="auto"/>
        </w:rPr>
        <w:t xml:space="preserve">  </w:t>
      </w:r>
      <w:r w:rsidRPr="00AE01F1">
        <w:rPr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Filmska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muzika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u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SFRJ</w:t>
      </w:r>
      <w:r w:rsidRPr="00AE01F1">
        <w:rPr>
          <w:i/>
          <w:iCs/>
          <w:color w:val="auto"/>
        </w:rPr>
        <w:t xml:space="preserve">: </w:t>
      </w:r>
      <w:r w:rsidRPr="00AE01F1">
        <w:rPr>
          <w:i/>
          <w:iCs/>
          <w:color w:val="auto"/>
          <w:lang w:val="de-DE"/>
        </w:rPr>
        <w:t>Izme</w:t>
      </w:r>
      <w:r w:rsidRPr="00AE01F1">
        <w:rPr>
          <w:i/>
          <w:iCs/>
          <w:color w:val="auto"/>
        </w:rPr>
        <w:t>đ</w:t>
      </w:r>
      <w:r w:rsidRPr="00AE01F1">
        <w:rPr>
          <w:i/>
          <w:iCs/>
          <w:color w:val="auto"/>
          <w:lang w:val="de-DE"/>
        </w:rPr>
        <w:t>u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politike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i</w:t>
      </w:r>
      <w:r w:rsidRPr="00AE01F1">
        <w:rPr>
          <w:i/>
          <w:iCs/>
          <w:color w:val="auto"/>
        </w:rPr>
        <w:t xml:space="preserve"> </w:t>
      </w:r>
      <w:r w:rsidRPr="00AE01F1">
        <w:rPr>
          <w:i/>
          <w:iCs/>
          <w:color w:val="auto"/>
          <w:lang w:val="de-DE"/>
        </w:rPr>
        <w:t>poetike</w:t>
      </w:r>
      <w:r w:rsidR="00B7605E" w:rsidRPr="00AE01F1">
        <w:rPr>
          <w:i/>
          <w:iCs/>
          <w:color w:val="auto"/>
        </w:rPr>
        <w:t>.</w:t>
      </w:r>
      <w:r w:rsidRPr="00AE01F1">
        <w:rPr>
          <w:color w:val="auto"/>
        </w:rPr>
        <w:t xml:space="preserve"> </w:t>
      </w:r>
      <w:r w:rsidRPr="00AE01F1">
        <w:rPr>
          <w:color w:val="auto"/>
          <w:lang w:val="de-DE"/>
        </w:rPr>
        <w:t>Beograd</w:t>
      </w:r>
      <w:r w:rsidR="00B7605E" w:rsidRPr="00AE01F1">
        <w:rPr>
          <w:color w:val="auto"/>
          <w:lang w:val="de-DE"/>
        </w:rPr>
        <w:t>:</w:t>
      </w:r>
      <w:r w:rsidRPr="00AE01F1">
        <w:rPr>
          <w:color w:val="auto"/>
        </w:rPr>
        <w:t xml:space="preserve"> </w:t>
      </w:r>
      <w:r w:rsidRPr="00AE01F1">
        <w:rPr>
          <w:color w:val="auto"/>
          <w:lang w:val="de-DE"/>
        </w:rPr>
        <w:t>HERA</w:t>
      </w:r>
      <w:r w:rsidRPr="00AE01F1">
        <w:rPr>
          <w:color w:val="auto"/>
        </w:rPr>
        <w:t xml:space="preserve"> </w:t>
      </w:r>
      <w:r w:rsidRPr="00AE01F1">
        <w:rPr>
          <w:color w:val="auto"/>
          <w:lang w:val="de-DE"/>
        </w:rPr>
        <w:t>edu</w:t>
      </w:r>
      <w:r w:rsidRPr="00AE01F1">
        <w:rPr>
          <w:color w:val="auto"/>
        </w:rPr>
        <w:t xml:space="preserve">. </w:t>
      </w:r>
    </w:p>
    <w:p w:rsidR="003811F5" w:rsidRPr="00AE01F1" w:rsidRDefault="003811F5" w:rsidP="003811F5">
      <w:pPr>
        <w:ind w:firstLine="0"/>
        <w:rPr>
          <w:color w:val="auto"/>
        </w:rPr>
      </w:pPr>
      <w:r w:rsidRPr="00AE01F1">
        <w:rPr>
          <w:color w:val="auto"/>
        </w:rPr>
        <w:t>ISBN 978-86-7956-104-6 УДК 791.636:78(497.1)"1950/1975"</w:t>
      </w:r>
      <w:r w:rsidR="00114B18" w:rsidRPr="00AE01F1">
        <w:rPr>
          <w:color w:val="auto"/>
        </w:rPr>
        <w:t xml:space="preserve"> 7</w:t>
      </w:r>
      <w:r w:rsidR="00D13C4C" w:rsidRPr="00AE01F1">
        <w:rPr>
          <w:color w:val="auto"/>
        </w:rPr>
        <w:t>8:316.75(497.11)"19"</w:t>
      </w:r>
      <w:r w:rsidRPr="00AE01F1">
        <w:rPr>
          <w:color w:val="auto"/>
        </w:rPr>
        <w:t xml:space="preserve"> </w:t>
      </w:r>
      <w:r w:rsidR="00D13C4C" w:rsidRPr="00AE01F1">
        <w:rPr>
          <w:color w:val="auto"/>
        </w:rPr>
        <w:t>78.071.1(497.1)"19":929</w:t>
      </w:r>
      <w:r w:rsidR="00114B18" w:rsidRPr="00AE01F1">
        <w:rPr>
          <w:color w:val="auto"/>
        </w:rPr>
        <w:t xml:space="preserve"> </w:t>
      </w:r>
    </w:p>
    <w:p w:rsidR="003811F5" w:rsidRPr="00AE01F1" w:rsidRDefault="003811F5" w:rsidP="003811F5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>(M11)</w:t>
      </w:r>
      <w:r w:rsidR="00D13C4C" w:rsidRPr="00AE01F1">
        <w:rPr>
          <w:color w:val="auto"/>
        </w:rPr>
        <w:t xml:space="preserve">                                                                                               </w:t>
      </w:r>
      <w:r w:rsidR="00442A2B" w:rsidRPr="00AE01F1">
        <w:rPr>
          <w:color w:val="auto"/>
        </w:rPr>
        <w:t xml:space="preserve">  </w:t>
      </w:r>
    </w:p>
    <w:p w:rsidR="002455D5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  <w:shd w:val="clear" w:color="auto" w:fill="FFFFFF"/>
        </w:rPr>
        <w:t xml:space="preserve">2016. „Традиција као инспирација: Балети, балетски концерти и фолклорне приредбе у Београду од 1941. до 1944. године.“ </w:t>
      </w:r>
      <w:r w:rsidRPr="00AE01F1">
        <w:rPr>
          <w:color w:val="auto"/>
        </w:rPr>
        <w:t xml:space="preserve">У </w:t>
      </w:r>
      <w:r w:rsidRPr="00AE01F1">
        <w:rPr>
          <w:i/>
          <w:color w:val="auto"/>
        </w:rPr>
        <w:t>Традиција као инспирација: Тематски зборник са научног скупа 2015</w:t>
      </w:r>
      <w:r w:rsidRPr="00AE01F1">
        <w:rPr>
          <w:iCs/>
          <w:color w:val="auto"/>
        </w:rPr>
        <w:t>,</w:t>
      </w:r>
      <w:r w:rsidRPr="00AE01F1">
        <w:rPr>
          <w:i/>
          <w:color w:val="auto"/>
        </w:rPr>
        <w:t xml:space="preserve"> </w:t>
      </w:r>
      <w:r w:rsidRPr="00AE01F1">
        <w:rPr>
          <w:color w:val="auto"/>
        </w:rPr>
        <w:t xml:space="preserve">уредиле Соња Маринковић, Санда Додик и Драгица Панић Кашански, 216−232. Бања Лука: Академија умјетности/Академија наука и умјетности Републике Српске/Музиколошко друштво Републике Српске.  </w:t>
      </w:r>
      <w:r w:rsidR="00EA13E8" w:rsidRPr="00AE01F1">
        <w:rPr>
          <w:color w:val="auto"/>
        </w:rPr>
        <w:t xml:space="preserve">                     </w:t>
      </w:r>
      <w:r w:rsidR="002F1FAA" w:rsidRPr="00AE01F1">
        <w:rPr>
          <w:color w:val="auto"/>
        </w:rPr>
        <w:tab/>
      </w:r>
      <w:r w:rsidR="002F1FAA" w:rsidRPr="00AE01F1">
        <w:rPr>
          <w:color w:val="auto"/>
        </w:rPr>
        <w:tab/>
      </w:r>
      <w:r w:rsidR="002F1FAA" w:rsidRPr="00AE01F1">
        <w:rPr>
          <w:color w:val="auto"/>
        </w:rPr>
        <w:tab/>
      </w:r>
      <w:r w:rsidR="002F1FAA" w:rsidRPr="00AE01F1">
        <w:rPr>
          <w:color w:val="auto"/>
        </w:rPr>
        <w:tab/>
      </w:r>
      <w:r w:rsidR="002F1FAA" w:rsidRPr="00AE01F1">
        <w:rPr>
          <w:color w:val="auto"/>
        </w:rPr>
        <w:tab/>
        <w:t xml:space="preserve">           </w:t>
      </w:r>
      <w:r w:rsidR="003811F5" w:rsidRPr="00AE01F1">
        <w:rPr>
          <w:color w:val="auto"/>
        </w:rPr>
        <w:t xml:space="preserve">                                            </w:t>
      </w:r>
      <w:r w:rsidR="003A5BD2" w:rsidRPr="00AE01F1">
        <w:rPr>
          <w:color w:val="auto"/>
        </w:rPr>
        <w:t>(</w:t>
      </w:r>
      <w:r w:rsidR="00D13C4C" w:rsidRPr="00AE01F1">
        <w:rPr>
          <w:color w:val="auto"/>
        </w:rPr>
        <w:t>М14</w:t>
      </w:r>
      <w:r w:rsidR="003A5BD2" w:rsidRPr="00AE01F1">
        <w:rPr>
          <w:color w:val="auto"/>
        </w:rPr>
        <w:t>)</w:t>
      </w:r>
      <w:r w:rsidRPr="00AE01F1">
        <w:rPr>
          <w:color w:val="auto"/>
        </w:rPr>
        <w:t xml:space="preserve">        </w:t>
      </w:r>
    </w:p>
    <w:p w:rsidR="002455D5" w:rsidRPr="00AE01F1" w:rsidRDefault="002455D5" w:rsidP="00A67B03">
      <w:pPr>
        <w:ind w:firstLine="567"/>
        <w:rPr>
          <w:color w:val="auto"/>
          <w:shd w:val="clear" w:color="auto" w:fill="FFFFFF"/>
        </w:rPr>
      </w:pPr>
      <w:r w:rsidRPr="00AE01F1">
        <w:rPr>
          <w:color w:val="auto"/>
        </w:rPr>
        <w:t xml:space="preserve">2015. </w:t>
      </w:r>
      <w:r w:rsidRPr="00AE01F1">
        <w:rPr>
          <w:color w:val="auto"/>
          <w:shd w:val="clear" w:color="auto" w:fill="FFFFFF"/>
        </w:rPr>
        <w:t>“</w:t>
      </w:r>
      <w:r w:rsidRPr="00AE01F1">
        <w:rPr>
          <w:i/>
          <w:iCs/>
          <w:color w:val="auto"/>
          <w:shd w:val="clear" w:color="auto" w:fill="FFFFFF"/>
        </w:rPr>
        <w:t>Sender Belgrad</w:t>
      </w:r>
      <w:r w:rsidRPr="00AE01F1">
        <w:rPr>
          <w:rStyle w:val="apple-converted-space"/>
          <w:color w:val="auto"/>
          <w:shd w:val="clear" w:color="auto" w:fill="FFFFFF"/>
        </w:rPr>
        <w:t> </w:t>
      </w:r>
      <w:r w:rsidRPr="00AE01F1">
        <w:rPr>
          <w:color w:val="auto"/>
          <w:shd w:val="clear" w:color="auto" w:fill="FFFFFF"/>
        </w:rPr>
        <w:t>као ’мост’ између музичких институција окупирано</w:t>
      </w:r>
      <w:r w:rsidR="003811F5" w:rsidRPr="00AE01F1">
        <w:rPr>
          <w:color w:val="auto"/>
          <w:shd w:val="clear" w:color="auto" w:fill="FFFFFF"/>
        </w:rPr>
        <w:t>г Београда и Трећег Рајха (1941</w:t>
      </w:r>
      <w:r w:rsidR="003811F5" w:rsidRPr="00AE01F1">
        <w:rPr>
          <w:color w:val="auto"/>
          <w:shd w:val="clear" w:color="auto" w:fill="FFFFFF"/>
        </w:rPr>
        <w:sym w:font="Symbol" w:char="F02D"/>
      </w:r>
      <w:r w:rsidRPr="00AE01F1">
        <w:rPr>
          <w:color w:val="auto"/>
          <w:shd w:val="clear" w:color="auto" w:fill="FFFFFF"/>
        </w:rPr>
        <w:t xml:space="preserve">1944).” У </w:t>
      </w:r>
      <w:r w:rsidRPr="00AE01F1">
        <w:rPr>
          <w:i/>
          <w:iCs/>
          <w:color w:val="auto"/>
          <w:shd w:val="clear" w:color="auto" w:fill="FFFFFF"/>
        </w:rPr>
        <w:t>Радио и српска музика</w:t>
      </w:r>
      <w:r w:rsidRPr="00AE01F1">
        <w:rPr>
          <w:color w:val="auto"/>
          <w:shd w:val="clear" w:color="auto" w:fill="FFFFFF"/>
        </w:rPr>
        <w:t>, уредила Ивана Медић,</w:t>
      </w:r>
      <w:r w:rsidRPr="00AE01F1">
        <w:rPr>
          <w:rStyle w:val="apple-converted-space"/>
          <w:color w:val="auto"/>
          <w:shd w:val="clear" w:color="auto" w:fill="FFFFFF"/>
        </w:rPr>
        <w:t> </w:t>
      </w:r>
      <w:r w:rsidRPr="00AE01F1">
        <w:rPr>
          <w:color w:val="auto"/>
          <w:shd w:val="clear" w:color="auto" w:fill="FFFFFF"/>
        </w:rPr>
        <w:t>50−65. Београд: Музиколошки институт САНУ.</w:t>
      </w:r>
      <w:r w:rsidR="003811F5" w:rsidRPr="00AE01F1">
        <w:rPr>
          <w:color w:val="auto"/>
          <w:shd w:val="clear" w:color="auto" w:fill="FFFFFF"/>
        </w:rPr>
        <w:t xml:space="preserve"> </w:t>
      </w:r>
      <w:r w:rsidR="00B7605E" w:rsidRPr="00AE01F1">
        <w:rPr>
          <w:color w:val="auto"/>
          <w:shd w:val="clear" w:color="auto" w:fill="FFFFFF"/>
        </w:rPr>
        <w:t xml:space="preserve">ISBN 978-86-80639-24-6 </w:t>
      </w:r>
      <w:r w:rsidR="003811F5" w:rsidRPr="00AE01F1">
        <w:rPr>
          <w:color w:val="auto"/>
          <w:shd w:val="clear" w:color="auto" w:fill="FFFFFF"/>
        </w:rPr>
        <w:t xml:space="preserve">     </w:t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811F5" w:rsidRPr="00AE01F1">
        <w:rPr>
          <w:color w:val="auto"/>
          <w:shd w:val="clear" w:color="auto" w:fill="FFFFFF"/>
        </w:rPr>
        <w:tab/>
      </w:r>
      <w:r w:rsidR="003A5BD2" w:rsidRPr="00AE01F1">
        <w:rPr>
          <w:color w:val="auto"/>
          <w:shd w:val="clear" w:color="auto" w:fill="FFFFFF"/>
        </w:rPr>
        <w:t xml:space="preserve">(М44)                                                                                       </w:t>
      </w:r>
    </w:p>
    <w:p w:rsidR="00AE01F1" w:rsidRPr="00AE01F1" w:rsidRDefault="002455D5" w:rsidP="003811F5">
      <w:pPr>
        <w:ind w:firstLine="567"/>
        <w:rPr>
          <w:color w:val="auto"/>
        </w:rPr>
      </w:pPr>
      <w:r w:rsidRPr="00AE01F1">
        <w:rPr>
          <w:color w:val="auto"/>
          <w:shd w:val="clear" w:color="auto" w:fill="FFFFFF"/>
        </w:rPr>
        <w:t xml:space="preserve">2015. „Od očuvanja bliskosti s ‘revolucionarnim masama’ do predstavljanja SFRJ u svetu: Državni ansambl narodnih igara i pesama Srbije/Ansambl ‘Kolo’ (1948−1955).“ У </w:t>
      </w:r>
      <w:r w:rsidRPr="00AE01F1">
        <w:rPr>
          <w:i/>
          <w:iCs/>
          <w:color w:val="auto"/>
          <w:shd w:val="clear" w:color="auto" w:fill="FFFFFF"/>
        </w:rPr>
        <w:t>Ustanove ideologiji v glasba v Sloveniji in Srbiji 1945-1996/Institucije politika i muzika u Srbiji i Sloveniji 1945-1963,</w:t>
      </w:r>
      <w:r w:rsidRPr="00AE01F1">
        <w:rPr>
          <w:color w:val="auto"/>
          <w:lang w:val="sr-Latn-CS" w:eastAsia="sr-Latn-CS"/>
        </w:rPr>
        <w:t xml:space="preserve"> Zbirka </w:t>
      </w:r>
      <w:r w:rsidRPr="00AE01F1">
        <w:rPr>
          <w:i/>
          <w:iCs/>
          <w:color w:val="auto"/>
        </w:rPr>
        <w:t>Glasba na Slovenskem po 1918</w:t>
      </w:r>
      <w:r w:rsidRPr="00AE01F1">
        <w:rPr>
          <w:iCs/>
          <w:color w:val="auto"/>
        </w:rPr>
        <w:t xml:space="preserve">, </w:t>
      </w:r>
      <w:r w:rsidRPr="00AE01F1">
        <w:rPr>
          <w:iCs/>
          <w:color w:val="auto"/>
          <w:shd w:val="clear" w:color="auto" w:fill="FFFFFF"/>
        </w:rPr>
        <w:t xml:space="preserve">uredili Leon Štefanija &amp; Tatjana Marković, </w:t>
      </w:r>
      <w:r w:rsidRPr="00AE01F1">
        <w:rPr>
          <w:color w:val="auto"/>
          <w:lang w:val="sr-Latn-CS" w:eastAsia="sr-Latn-CS"/>
        </w:rPr>
        <w:t>137−156</w:t>
      </w:r>
      <w:r w:rsidRPr="00AE01F1">
        <w:rPr>
          <w:color w:val="auto"/>
          <w:lang w:eastAsia="sr-Latn-CS"/>
        </w:rPr>
        <w:t xml:space="preserve">. </w:t>
      </w:r>
      <w:r w:rsidRPr="00AE01F1">
        <w:rPr>
          <w:color w:val="auto"/>
          <w:lang w:val="sr-Latn-CS" w:eastAsia="sr-Latn-CS"/>
        </w:rPr>
        <w:t>Univerza v Ljubljani, Filozofska fakulteta, Oddelek za muzikologijo</w:t>
      </w:r>
      <w:r w:rsidRPr="00AE01F1">
        <w:rPr>
          <w:color w:val="auto"/>
          <w:lang w:eastAsia="sr-Latn-CS"/>
        </w:rPr>
        <w:t>.</w:t>
      </w:r>
      <w:r w:rsidRPr="00AE01F1">
        <w:rPr>
          <w:color w:val="auto"/>
        </w:rPr>
        <w:t xml:space="preserve"> </w:t>
      </w:r>
      <w:r w:rsidR="003811F5" w:rsidRPr="00AE01F1">
        <w:rPr>
          <w:color w:val="auto"/>
        </w:rPr>
        <w:t>ISBN 978-961-237-790-8 (pdf)</w:t>
      </w:r>
    </w:p>
    <w:p w:rsidR="002455D5" w:rsidRPr="00AE01F1" w:rsidRDefault="00AE01F1" w:rsidP="003811F5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3811F5" w:rsidRPr="00AE01F1">
        <w:rPr>
          <w:color w:val="auto"/>
        </w:rPr>
        <w:tab/>
      </w:r>
      <w:r w:rsidR="003811F5" w:rsidRPr="00AE01F1">
        <w:rPr>
          <w:color w:val="auto"/>
        </w:rPr>
        <w:tab/>
      </w:r>
      <w:r w:rsidR="003811F5" w:rsidRPr="00AE01F1">
        <w:rPr>
          <w:color w:val="auto"/>
        </w:rPr>
        <w:tab/>
      </w:r>
      <w:r w:rsidR="003811F5" w:rsidRPr="00AE01F1">
        <w:rPr>
          <w:color w:val="auto"/>
        </w:rPr>
        <w:tab/>
      </w:r>
      <w:r w:rsidR="00B7605E" w:rsidRPr="00AE01F1">
        <w:rPr>
          <w:color w:val="auto"/>
        </w:rPr>
        <w:t>(М14)</w:t>
      </w:r>
      <w:r w:rsidR="00B7605E" w:rsidRPr="00AE01F1">
        <w:rPr>
          <w:color w:val="auto"/>
          <w:shd w:val="clear" w:color="auto" w:fill="FFFAF0"/>
        </w:rPr>
        <w:t xml:space="preserve">                                 </w:t>
      </w:r>
      <w:r w:rsidR="002455D5" w:rsidRPr="00AE01F1">
        <w:rPr>
          <w:color w:val="auto"/>
        </w:rPr>
        <w:t xml:space="preserve">           </w:t>
      </w:r>
      <w:r w:rsidR="00B7605E" w:rsidRPr="00AE01F1">
        <w:rPr>
          <w:color w:val="auto"/>
        </w:rPr>
        <w:t xml:space="preserve">                             </w:t>
      </w:r>
    </w:p>
    <w:p w:rsidR="003A5BD2" w:rsidRPr="00AE01F1" w:rsidRDefault="002455D5" w:rsidP="003811F5">
      <w:pPr>
        <w:ind w:firstLine="567"/>
        <w:rPr>
          <w:color w:val="auto"/>
        </w:rPr>
      </w:pPr>
      <w:r w:rsidRPr="00AE01F1">
        <w:rPr>
          <w:color w:val="auto"/>
        </w:rPr>
        <w:t xml:space="preserve">2013. „Radio Zender Belgrad: Немачка обнова музичког живота у Београду или биополитичка стратегија (1941–1944)?.“ У </w:t>
      </w:r>
      <w:r w:rsidRPr="00AE01F1">
        <w:rPr>
          <w:i/>
          <w:color w:val="auto"/>
        </w:rPr>
        <w:t xml:space="preserve">Традиција као инспирација: зборник радова са научног скупа 6. и 7. априла 2013, </w:t>
      </w:r>
      <w:r w:rsidRPr="00AE01F1">
        <w:rPr>
          <w:color w:val="auto"/>
        </w:rPr>
        <w:t>уредиле Соња Маринковић и Санда Додик, 564−582. Бања Лука: Академија умјетности/Академија наука и умјетности Републике Српске/Музиколошко друштво Републике Српске.</w:t>
      </w:r>
      <w:r w:rsidR="003811F5" w:rsidRPr="00AE01F1">
        <w:rPr>
          <w:color w:val="auto"/>
        </w:rPr>
        <w:t xml:space="preserve"> ISBN 978-99938-27-12-2                                                                       </w:t>
      </w:r>
    </w:p>
    <w:p w:rsidR="002455D5" w:rsidRPr="00AE01F1" w:rsidRDefault="003811F5" w:rsidP="00A67B03">
      <w:pPr>
        <w:ind w:firstLine="567"/>
        <w:rPr>
          <w:color w:val="auto"/>
        </w:rPr>
      </w:pPr>
      <w:r w:rsidRPr="00AE01F1">
        <w:rPr>
          <w:color w:val="auto"/>
        </w:rPr>
        <w:t xml:space="preserve"> </w:t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>(М14)</w:t>
      </w:r>
      <w:r w:rsidR="002455D5" w:rsidRPr="00AE01F1">
        <w:rPr>
          <w:color w:val="auto"/>
        </w:rPr>
        <w:t xml:space="preserve">                                                                                        </w:t>
      </w:r>
      <w:r w:rsidR="00442A2B" w:rsidRPr="00AE01F1">
        <w:rPr>
          <w:color w:val="auto"/>
        </w:rPr>
        <w:t xml:space="preserve">          </w:t>
      </w:r>
    </w:p>
    <w:p w:rsidR="00F5327D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>2012. „Идеолошка и поетичка усмерења фимске музике.“ У </w:t>
      </w:r>
      <w:r w:rsidRPr="00AE01F1">
        <w:rPr>
          <w:rStyle w:val="Emphasis"/>
          <w:rFonts w:asciiTheme="majorBidi" w:hAnsiTheme="majorBidi"/>
          <w:b w:val="0"/>
          <w:bCs w:val="0"/>
          <w:color w:val="auto"/>
        </w:rPr>
        <w:t>Историја уметности у Србији XX век. 2 том: Реализми и м</w:t>
      </w:r>
      <w:r w:rsidR="00B7605E" w:rsidRPr="00AE01F1">
        <w:rPr>
          <w:rStyle w:val="Emphasis"/>
          <w:rFonts w:asciiTheme="majorBidi" w:hAnsiTheme="majorBidi"/>
          <w:b w:val="0"/>
          <w:bCs w:val="0"/>
          <w:color w:val="auto"/>
        </w:rPr>
        <w:t>одернизми око хладног рата 1939</w:t>
      </w:r>
      <w:r w:rsidR="00B7605E" w:rsidRPr="00AE01F1">
        <w:rPr>
          <w:rStyle w:val="Emphasis"/>
          <w:rFonts w:asciiTheme="majorBidi" w:hAnsiTheme="majorBidi"/>
          <w:b w:val="0"/>
          <w:bCs w:val="0"/>
          <w:color w:val="auto"/>
        </w:rPr>
        <w:sym w:font="Symbol" w:char="F02D"/>
      </w:r>
      <w:r w:rsidRPr="00AE01F1">
        <w:rPr>
          <w:rStyle w:val="Emphasis"/>
          <w:rFonts w:asciiTheme="majorBidi" w:hAnsiTheme="majorBidi"/>
          <w:b w:val="0"/>
          <w:bCs w:val="0"/>
          <w:color w:val="auto"/>
        </w:rPr>
        <w:t>1989</w:t>
      </w:r>
      <w:r w:rsidRPr="00AE01F1">
        <w:rPr>
          <w:color w:val="auto"/>
        </w:rPr>
        <w:t>,   уредио Мишко Шуваковић, 743−757. Београд: Орион арт: Катедра за музикологију Факултета музичке уметности.</w:t>
      </w:r>
      <w:r w:rsidR="002F1FAA" w:rsidRPr="00AE01F1">
        <w:rPr>
          <w:color w:val="auto"/>
        </w:rPr>
        <w:t xml:space="preserve">                                                      </w:t>
      </w:r>
    </w:p>
    <w:p w:rsidR="002455D5" w:rsidRPr="00AE01F1" w:rsidRDefault="00F5327D" w:rsidP="00A67B03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2F1FAA" w:rsidRPr="00AE01F1">
        <w:rPr>
          <w:color w:val="auto"/>
        </w:rPr>
        <w:t>(М14)</w:t>
      </w:r>
      <w:r w:rsidR="002455D5" w:rsidRPr="00AE01F1">
        <w:rPr>
          <w:color w:val="auto"/>
        </w:rPr>
        <w:t xml:space="preserve">                                                                             </w:t>
      </w:r>
      <w:r w:rsidR="00D13C4C" w:rsidRPr="00AE01F1">
        <w:rPr>
          <w:color w:val="auto"/>
        </w:rPr>
        <w:t xml:space="preserve">                                </w:t>
      </w:r>
      <w:r w:rsidR="002455D5" w:rsidRPr="00AE01F1">
        <w:rPr>
          <w:color w:val="auto"/>
        </w:rPr>
        <w:t xml:space="preserve"> </w:t>
      </w:r>
      <w:r w:rsidR="00442A2B" w:rsidRPr="00AE01F1">
        <w:rPr>
          <w:color w:val="auto"/>
        </w:rPr>
        <w:t xml:space="preserve">          </w:t>
      </w:r>
    </w:p>
    <w:p w:rsidR="00AB5587" w:rsidRPr="00AE01F1" w:rsidRDefault="002455D5" w:rsidP="00A67B03">
      <w:pPr>
        <w:ind w:firstLine="567"/>
        <w:rPr>
          <w:color w:val="auto"/>
        </w:rPr>
      </w:pPr>
      <w:r w:rsidRPr="00AE01F1">
        <w:rPr>
          <w:color w:val="auto"/>
        </w:rPr>
        <w:t xml:space="preserve">2011. </w:t>
      </w:r>
      <w:r w:rsidRPr="00AE01F1">
        <w:rPr>
          <w:iCs/>
          <w:color w:val="auto"/>
        </w:rPr>
        <w:t xml:space="preserve">How Not to Turn </w:t>
      </w:r>
      <w:r w:rsidRPr="00AE01F1">
        <w:rPr>
          <w:rStyle w:val="yshortcuts"/>
          <w:iCs/>
          <w:color w:val="auto"/>
        </w:rPr>
        <w:t>Film Music</w:t>
      </w:r>
      <w:r w:rsidRPr="00AE01F1">
        <w:rPr>
          <w:iCs/>
          <w:color w:val="auto"/>
        </w:rPr>
        <w:t xml:space="preserve"> into a Musical Work? Towards Sociological Approach to Film Music.“</w:t>
      </w:r>
      <w:r w:rsidRPr="00AE01F1">
        <w:rPr>
          <w:rStyle w:val="longtext"/>
          <w:color w:val="auto"/>
          <w:shd w:val="clear" w:color="auto" w:fill="FFFFFF"/>
        </w:rPr>
        <w:t xml:space="preserve"> </w:t>
      </w:r>
      <w:r w:rsidRPr="00AE01F1">
        <w:rPr>
          <w:rStyle w:val="apple-style-span"/>
          <w:i/>
          <w:iCs/>
          <w:color w:val="auto"/>
        </w:rPr>
        <w:t>Music and its Referential Systems,</w:t>
      </w:r>
      <w:r w:rsidRPr="00AE01F1">
        <w:rPr>
          <w:rStyle w:val="apple-style-span"/>
          <w:color w:val="auto"/>
        </w:rPr>
        <w:t xml:space="preserve"> Matjaž Barbo und Thomas Hochradner (Hg.), </w:t>
      </w:r>
      <w:r w:rsidRPr="00AE01F1">
        <w:rPr>
          <w:rStyle w:val="yshortcuts"/>
          <w:color w:val="auto"/>
        </w:rPr>
        <w:t>201−217. Wien:</w:t>
      </w:r>
      <w:r w:rsidRPr="00AE01F1">
        <w:rPr>
          <w:rStyle w:val="apple-style-span"/>
          <w:color w:val="auto"/>
        </w:rPr>
        <w:t xml:space="preserve"> Hollitzer Wissenschaftsarchiv</w:t>
      </w:r>
      <w:r w:rsidRPr="00AE01F1">
        <w:rPr>
          <w:color w:val="auto"/>
        </w:rPr>
        <w:t>.</w:t>
      </w:r>
    </w:p>
    <w:p w:rsidR="00113BC8" w:rsidRPr="00AE01F1" w:rsidRDefault="003A5BD2" w:rsidP="00A67B03">
      <w:pPr>
        <w:ind w:firstLine="567"/>
        <w:rPr>
          <w:rStyle w:val="apple-style-span"/>
          <w:color w:val="auto"/>
        </w:rPr>
      </w:pPr>
      <w:r w:rsidRPr="00AE01F1">
        <w:rPr>
          <w:rStyle w:val="apple-style-span"/>
          <w:color w:val="auto"/>
        </w:rPr>
        <w:t xml:space="preserve">ISBN 978-3-99012-004-0                   </w:t>
      </w:r>
      <w:r w:rsidR="00442A2B" w:rsidRPr="00AE01F1">
        <w:rPr>
          <w:rStyle w:val="apple-style-span"/>
          <w:color w:val="auto"/>
        </w:rPr>
        <w:t xml:space="preserve">  </w:t>
      </w:r>
      <w:r w:rsidR="00AB5587" w:rsidRPr="00AE01F1">
        <w:rPr>
          <w:rStyle w:val="apple-style-span"/>
          <w:color w:val="auto"/>
        </w:rPr>
        <w:t xml:space="preserve">                                       </w:t>
      </w:r>
      <w:r w:rsidR="00AE01F1" w:rsidRPr="00AE01F1">
        <w:rPr>
          <w:rStyle w:val="apple-style-span"/>
          <w:color w:val="auto"/>
        </w:rPr>
        <w:tab/>
      </w:r>
      <w:r w:rsidRPr="00AE01F1">
        <w:rPr>
          <w:color w:val="auto"/>
        </w:rPr>
        <w:t>(</w:t>
      </w:r>
      <w:r w:rsidRPr="00AE01F1">
        <w:rPr>
          <w:rStyle w:val="apple-style-span"/>
          <w:color w:val="auto"/>
        </w:rPr>
        <w:t xml:space="preserve">М13)                                                                                                                                                                                           </w:t>
      </w:r>
    </w:p>
    <w:p w:rsidR="00F5327D" w:rsidRPr="00AE01F1" w:rsidRDefault="00F5327D" w:rsidP="000A3FD5">
      <w:pPr>
        <w:ind w:firstLine="567"/>
        <w:rPr>
          <w:color w:val="auto"/>
          <w:u w:val="single"/>
        </w:rPr>
      </w:pPr>
    </w:p>
    <w:p w:rsidR="002455D5" w:rsidRPr="00AE01F1" w:rsidRDefault="00113BC8" w:rsidP="000A3FD5">
      <w:pPr>
        <w:ind w:firstLine="567"/>
        <w:rPr>
          <w:color w:val="auto"/>
          <w:u w:val="single"/>
        </w:rPr>
      </w:pPr>
      <w:r w:rsidRPr="00AE01F1">
        <w:rPr>
          <w:color w:val="auto"/>
          <w:u w:val="single"/>
        </w:rPr>
        <w:t xml:space="preserve">Излагања на </w:t>
      </w:r>
      <w:r w:rsidR="00C023F0" w:rsidRPr="00AE01F1">
        <w:rPr>
          <w:color w:val="auto"/>
          <w:u w:val="single"/>
        </w:rPr>
        <w:t>националним и међунар</w:t>
      </w:r>
      <w:r w:rsidRPr="00AE01F1">
        <w:rPr>
          <w:color w:val="auto"/>
          <w:u w:val="single"/>
        </w:rPr>
        <w:t>одним конференцијама</w:t>
      </w:r>
      <w:r w:rsidR="00EC734B" w:rsidRPr="00AE01F1">
        <w:rPr>
          <w:color w:val="auto"/>
          <w:u w:val="single"/>
        </w:rPr>
        <w:t>:</w:t>
      </w:r>
    </w:p>
    <w:p w:rsidR="00113BC8" w:rsidRPr="00AE01F1" w:rsidRDefault="00113BC8" w:rsidP="00A67B03">
      <w:pPr>
        <w:ind w:firstLine="567"/>
        <w:rPr>
          <w:color w:val="auto"/>
        </w:rPr>
      </w:pPr>
    </w:p>
    <w:p w:rsidR="00597ADB" w:rsidRPr="00AE01F1" w:rsidRDefault="00597ADB" w:rsidP="00A67B03">
      <w:pPr>
        <w:ind w:firstLine="567"/>
        <w:rPr>
          <w:color w:val="auto"/>
        </w:rPr>
      </w:pPr>
      <w:r w:rsidRPr="00AE01F1">
        <w:rPr>
          <w:color w:val="auto"/>
        </w:rPr>
        <w:t xml:space="preserve">2019.  (са Харис Дајч). </w:t>
      </w:r>
      <w:r w:rsidR="00EC734B" w:rsidRPr="00AE01F1">
        <w:rPr>
          <w:color w:val="auto"/>
        </w:rPr>
        <w:t>“</w:t>
      </w:r>
      <w:r w:rsidR="00C023F0" w:rsidRPr="00AE01F1">
        <w:rPr>
          <w:rFonts w:eastAsia="Times New Roman"/>
          <w:color w:val="auto"/>
          <w:lang w:val="en-GB"/>
        </w:rPr>
        <w:t>Kosovo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question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as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the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main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obstacle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for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the</w:t>
      </w:r>
      <w:r w:rsidR="00C023F0" w:rsidRPr="00AE01F1">
        <w:rPr>
          <w:rFonts w:eastAsia="Times New Roman"/>
          <w:color w:val="auto"/>
        </w:rPr>
        <w:t xml:space="preserve"> </w:t>
      </w:r>
      <w:r w:rsidR="00C023F0" w:rsidRPr="00AE01F1">
        <w:rPr>
          <w:rFonts w:eastAsia="Times New Roman"/>
          <w:color w:val="auto"/>
          <w:lang w:val="en-GB"/>
        </w:rPr>
        <w:t>access</w:t>
      </w:r>
      <w:r w:rsidR="00FB4D12" w:rsidRPr="00AE01F1">
        <w:rPr>
          <w:rFonts w:eastAsia="Times New Roman"/>
          <w:color w:val="auto"/>
          <w:lang w:val="en-GB"/>
        </w:rPr>
        <w:t>ion of Serbia into the EU, 2008</w:t>
      </w:r>
      <w:r w:rsidR="00FB4D12" w:rsidRPr="00AE01F1">
        <w:rPr>
          <w:rFonts w:eastAsia="Times New Roman"/>
          <w:color w:val="auto"/>
          <w:lang w:val="en-GB"/>
        </w:rPr>
        <w:sym w:font="Symbol" w:char="F02D"/>
      </w:r>
      <w:r w:rsidR="00C023F0" w:rsidRPr="00AE01F1">
        <w:rPr>
          <w:rFonts w:eastAsia="Times New Roman"/>
          <w:color w:val="auto"/>
          <w:lang w:val="en-GB"/>
        </w:rPr>
        <w:t>2013</w:t>
      </w:r>
      <w:r w:rsidR="00C023F0" w:rsidRPr="00AE01F1">
        <w:rPr>
          <w:rFonts w:eastAsia="Times New Roman"/>
          <w:color w:val="auto"/>
        </w:rPr>
        <w:t xml:space="preserve">.” </w:t>
      </w:r>
      <w:r w:rsidR="00C023F0" w:rsidRPr="00AE01F1">
        <w:rPr>
          <w:color w:val="auto"/>
        </w:rPr>
        <w:t xml:space="preserve">У </w:t>
      </w:r>
      <w:r w:rsidR="00C023F0" w:rsidRPr="00AE01F1">
        <w:rPr>
          <w:i/>
          <w:iCs/>
          <w:color w:val="auto"/>
        </w:rPr>
        <w:t xml:space="preserve">International Conference Public Administration in a Democratic Society: Thirty Years of Democratic Transition in Europe, Dubrovnik, Croatia, 4-6 October 2019, IPSA, 8-9. </w:t>
      </w:r>
      <w:r w:rsidR="00AB5587" w:rsidRPr="00AE01F1">
        <w:rPr>
          <w:color w:val="auto"/>
        </w:rPr>
        <w:t>Dubrovnik:</w:t>
      </w:r>
      <w:r w:rsidR="00C023F0" w:rsidRPr="00AE01F1">
        <w:rPr>
          <w:color w:val="auto"/>
        </w:rPr>
        <w:t xml:space="preserve"> Center for Advanced Academic Studies.                                   </w:t>
      </w:r>
      <w:r w:rsidR="00AB5587" w:rsidRPr="00AE01F1">
        <w:rPr>
          <w:color w:val="auto"/>
        </w:rPr>
        <w:t xml:space="preserve">                                                                                   </w:t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F5327D" w:rsidRPr="00AE01F1">
        <w:rPr>
          <w:color w:val="auto"/>
        </w:rPr>
        <w:tab/>
      </w:r>
      <w:r w:rsidR="00C023F0" w:rsidRPr="00AE01F1">
        <w:rPr>
          <w:color w:val="auto"/>
        </w:rPr>
        <w:t>(М34)</w:t>
      </w:r>
    </w:p>
    <w:p w:rsidR="006473D7" w:rsidRPr="00AE01F1" w:rsidRDefault="006473D7" w:rsidP="006473D7">
      <w:pPr>
        <w:ind w:firstLine="567"/>
        <w:rPr>
          <w:color w:val="auto"/>
          <w:shd w:val="clear" w:color="auto" w:fill="FFFFFF"/>
        </w:rPr>
      </w:pPr>
      <w:r w:rsidRPr="00AE01F1">
        <w:rPr>
          <w:color w:val="auto"/>
          <w:shd w:val="clear" w:color="auto" w:fill="FFFFFF"/>
          <w:lang w:val="en-GB"/>
        </w:rPr>
        <w:t>2019. “</w:t>
      </w:r>
      <w:r w:rsidRPr="00AE01F1">
        <w:rPr>
          <w:color w:val="auto"/>
        </w:rPr>
        <w:t xml:space="preserve">Music in the process of cultural cooperation between ‘non-aligned’ Yugoslavia and ‘neutral’ Finland from 1960s to 1980s“, </w:t>
      </w:r>
      <w:r w:rsidRPr="00AE01F1">
        <w:rPr>
          <w:color w:val="auto"/>
          <w:shd w:val="clear" w:color="auto" w:fill="FFFFFF"/>
          <w:lang w:val="en-GB"/>
        </w:rPr>
        <w:t xml:space="preserve">У </w:t>
      </w:r>
      <w:r w:rsidRPr="00AE01F1">
        <w:rPr>
          <w:i/>
          <w:iCs/>
          <w:color w:val="auto"/>
        </w:rPr>
        <w:t xml:space="preserve">The Tunes оf Diplomatic аnd Music Notes. Music аnd Diplomacy in Southeast Europe (19th–21st Century): International conference </w:t>
      </w:r>
      <w:r w:rsidRPr="00AE01F1">
        <w:rPr>
          <w:i/>
          <w:iCs/>
          <w:color w:val="auto"/>
        </w:rPr>
        <w:lastRenderedPageBreak/>
        <w:t>Institute of Musicology SASA. Book of abstracts</w:t>
      </w:r>
      <w:r w:rsidRPr="00AE01F1">
        <w:rPr>
          <w:color w:val="auto"/>
        </w:rPr>
        <w:t xml:space="preserve">, edited by Ivana Vesić and Vesna Peno, 31-32. </w:t>
      </w:r>
    </w:p>
    <w:p w:rsidR="006473D7" w:rsidRPr="00AE01F1" w:rsidRDefault="006473D7" w:rsidP="00FB4D12">
      <w:pPr>
        <w:ind w:firstLine="567"/>
        <w:rPr>
          <w:color w:val="auto"/>
          <w:shd w:val="clear" w:color="auto" w:fill="FFFFFF"/>
          <w:lang w:val="en-GB"/>
        </w:rPr>
      </w:pP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</w:r>
      <w:r w:rsidRPr="00AE01F1">
        <w:rPr>
          <w:color w:val="auto"/>
          <w:shd w:val="clear" w:color="auto" w:fill="FFFFFF"/>
          <w:lang w:val="en-GB"/>
        </w:rPr>
        <w:tab/>
        <w:t>(M34)</w:t>
      </w:r>
    </w:p>
    <w:p w:rsidR="00597ADB" w:rsidRPr="00AE01F1" w:rsidRDefault="00597ADB" w:rsidP="00FB4D12">
      <w:pPr>
        <w:ind w:firstLine="567"/>
        <w:rPr>
          <w:color w:val="auto"/>
          <w:shd w:val="clear" w:color="auto" w:fill="FFFFFF"/>
          <w:lang w:val="sl-SI"/>
        </w:rPr>
      </w:pPr>
      <w:r w:rsidRPr="00AE01F1">
        <w:rPr>
          <w:color w:val="auto"/>
          <w:shd w:val="clear" w:color="auto" w:fill="FFFFFF"/>
        </w:rPr>
        <w:t xml:space="preserve">2018. "Music tours of Serbian military bands in the Great War: A Quest for Cultural Cooperation and Alliance", </w:t>
      </w:r>
      <w:r w:rsidR="00AB5587" w:rsidRPr="00AE01F1">
        <w:rPr>
          <w:color w:val="auto"/>
          <w:shd w:val="clear" w:color="auto" w:fill="FFFFFF"/>
        </w:rPr>
        <w:t xml:space="preserve">У </w:t>
      </w:r>
      <w:r w:rsidRPr="00AE01F1">
        <w:rPr>
          <w:i/>
          <w:iCs/>
          <w:color w:val="auto"/>
          <w:shd w:val="clear" w:color="auto" w:fill="FFFFFF"/>
        </w:rPr>
        <w:t>International Conference 9-11 November 2018 ‘The Birth of Contemporary Europe: World War 1, Music and The Arts’. European Year of Cultural Heritage</w:t>
      </w:r>
      <w:r w:rsidR="00442A2B" w:rsidRPr="00AE01F1">
        <w:rPr>
          <w:i/>
          <w:iCs/>
          <w:color w:val="auto"/>
          <w:shd w:val="clear" w:color="auto" w:fill="FFFFFF"/>
        </w:rPr>
        <w:t xml:space="preserve"> 2018</w:t>
      </w:r>
      <w:r w:rsidRPr="00AE01F1">
        <w:rPr>
          <w:color w:val="auto"/>
          <w:shd w:val="clear" w:color="auto" w:fill="FFFFFF"/>
        </w:rPr>
        <w:t xml:space="preserve">, Athens. </w:t>
      </w:r>
      <w:hyperlink r:id="rId13" w:history="1">
        <w:r w:rsidR="00C023F0" w:rsidRPr="00AE01F1">
          <w:rPr>
            <w:rStyle w:val="Hyperlink"/>
            <w:rFonts w:asciiTheme="majorBidi" w:hAnsiTheme="majorBidi" w:cstheme="majorBidi"/>
            <w:color w:val="auto"/>
            <w:shd w:val="clear" w:color="auto" w:fill="FFFFFF"/>
          </w:rPr>
          <w:t>https://mmb.org.gr/el/event/birth-contemporary-europe-world-war-i-music-and-arts-9-11-november-2018</w:t>
        </w:r>
      </w:hyperlink>
      <w:r w:rsidR="00C023F0" w:rsidRPr="00AE01F1">
        <w:rPr>
          <w:color w:val="auto"/>
          <w:shd w:val="clear" w:color="auto" w:fill="FFFFFF"/>
        </w:rPr>
        <w:t xml:space="preserve">                                                                                  </w:t>
      </w:r>
      <w:r w:rsidR="00F5327D" w:rsidRPr="00AE01F1">
        <w:rPr>
          <w:color w:val="auto"/>
          <w:shd w:val="clear" w:color="auto" w:fill="FFFFFF"/>
        </w:rPr>
        <w:t xml:space="preserve">  </w:t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FB4D12" w:rsidRPr="00AE01F1">
        <w:rPr>
          <w:color w:val="auto"/>
          <w:shd w:val="clear" w:color="auto" w:fill="FFFFFF"/>
        </w:rPr>
        <w:tab/>
      </w:r>
      <w:r w:rsidR="00C023F0" w:rsidRPr="00AE01F1">
        <w:rPr>
          <w:color w:val="auto"/>
          <w:shd w:val="clear" w:color="auto" w:fill="FFFFFF"/>
        </w:rPr>
        <w:t xml:space="preserve">(М34)      </w:t>
      </w:r>
    </w:p>
    <w:p w:rsidR="00F5327D" w:rsidRPr="00AE01F1" w:rsidRDefault="00113BC8" w:rsidP="00F5327D">
      <w:pPr>
        <w:ind w:firstLine="567"/>
        <w:rPr>
          <w:color w:val="auto"/>
        </w:rPr>
      </w:pPr>
      <w:r w:rsidRPr="00AE01F1">
        <w:rPr>
          <w:color w:val="auto"/>
        </w:rPr>
        <w:t xml:space="preserve">2018. (са Владимир Абрамовић и Харис Дајч). “Small Powers in the Great War: Quest for Territorrial Expansion and Preservation”, </w:t>
      </w:r>
      <w:r w:rsidRPr="00AE01F1">
        <w:rPr>
          <w:i/>
          <w:iCs/>
          <w:color w:val="auto"/>
          <w:shd w:val="clear" w:color="auto" w:fill="FFFFFF"/>
        </w:rPr>
        <w:t xml:space="preserve">I Encontro de Jovens Investigadores em História Contemporânea, </w:t>
      </w:r>
      <w:r w:rsidRPr="00AE01F1">
        <w:rPr>
          <w:color w:val="auto"/>
        </w:rPr>
        <w:t xml:space="preserve">Faculdade de Ciências Sociais e Humanas Universidade Nova de Lisboa, Edifício ID 6-8 November, 2018. </w:t>
      </w:r>
      <w:r w:rsidR="00F5327D" w:rsidRPr="00AE01F1">
        <w:rPr>
          <w:color w:val="auto"/>
        </w:rPr>
        <w:t xml:space="preserve"> </w:t>
      </w:r>
      <w:hyperlink r:id="rId14" w:history="1">
        <w:r w:rsidRPr="00AE01F1">
          <w:rPr>
            <w:rStyle w:val="Hyperlink"/>
            <w:rFonts w:asciiTheme="majorBidi" w:hAnsiTheme="majorBidi" w:cstheme="majorBidi"/>
            <w:i/>
            <w:iCs/>
            <w:color w:val="auto"/>
            <w:shd w:val="clear" w:color="auto" w:fill="FFFFFF"/>
          </w:rPr>
          <w:t>https://ejihistcon2018.files.wordpress.com/2018/11/programa-detalhado.pdf</w:t>
        </w:r>
      </w:hyperlink>
      <w:r w:rsidR="00495F0C" w:rsidRPr="00AE01F1">
        <w:rPr>
          <w:color w:val="auto"/>
          <w:lang w:val="sl-SI"/>
        </w:rPr>
        <w:t xml:space="preserve"> </w:t>
      </w:r>
    </w:p>
    <w:p w:rsidR="00113BC8" w:rsidRPr="00AE01F1" w:rsidRDefault="00F5327D" w:rsidP="00F5327D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AB5587" w:rsidRPr="00AE01F1">
        <w:rPr>
          <w:color w:val="auto"/>
          <w:shd w:val="clear" w:color="auto" w:fill="FFFFFF"/>
        </w:rPr>
        <w:t>(М34)</w:t>
      </w:r>
      <w:r w:rsidR="00C023F0" w:rsidRPr="00AE01F1">
        <w:rPr>
          <w:i/>
          <w:iCs/>
          <w:color w:val="auto"/>
          <w:shd w:val="clear" w:color="auto" w:fill="FFFFFF"/>
        </w:rPr>
        <w:t xml:space="preserve">             </w:t>
      </w:r>
    </w:p>
    <w:p w:rsidR="00113BC8" w:rsidRPr="00AE01F1" w:rsidRDefault="00FB4D12" w:rsidP="00A67B03">
      <w:pPr>
        <w:ind w:firstLine="567"/>
        <w:rPr>
          <w:color w:val="auto"/>
        </w:rPr>
      </w:pPr>
      <w:r w:rsidRPr="00AE01F1">
        <w:rPr>
          <w:color w:val="auto"/>
        </w:rPr>
        <w:t>2017. “Stanislav Binički (1872</w:t>
      </w:r>
      <w:r w:rsidRPr="00AE01F1">
        <w:rPr>
          <w:color w:val="auto"/>
        </w:rPr>
        <w:sym w:font="Symbol" w:char="F02D"/>
      </w:r>
      <w:r w:rsidR="00113BC8" w:rsidRPr="00AE01F1">
        <w:rPr>
          <w:color w:val="auto"/>
        </w:rPr>
        <w:t xml:space="preserve">1942) in the Great War: Preserving National Identity and Musical Links to the Homeland”, </w:t>
      </w:r>
      <w:r w:rsidR="00AB5587" w:rsidRPr="00AE01F1">
        <w:rPr>
          <w:color w:val="auto"/>
        </w:rPr>
        <w:t xml:space="preserve">У </w:t>
      </w:r>
      <w:r w:rsidR="00113BC8" w:rsidRPr="00AE01F1">
        <w:rPr>
          <w:i/>
          <w:iCs/>
          <w:color w:val="auto"/>
        </w:rPr>
        <w:t>On the margins of musicological Canon: The Generation of Composers Petar Stojanovic, Petar Krstic and Stanislav Binički. International conference, Serbian Musicological Society, Belgrade 1-2. December 2017</w:t>
      </w:r>
      <w:r w:rsidR="00113BC8" w:rsidRPr="00AE01F1">
        <w:rPr>
          <w:color w:val="auto"/>
        </w:rPr>
        <w:t>, 62 - 64. Muzikološko društvo Srb</w:t>
      </w:r>
      <w:r w:rsidR="00F5327D" w:rsidRPr="00AE01F1">
        <w:rPr>
          <w:color w:val="auto"/>
        </w:rPr>
        <w:t xml:space="preserve">ije, Muzikološko društvo Srbije. </w:t>
      </w:r>
      <w:r w:rsidR="00707181" w:rsidRPr="00AE01F1">
        <w:rPr>
          <w:color w:val="auto"/>
        </w:rPr>
        <w:t xml:space="preserve">ISBN 978-86-87757-07-3                                                                               </w:t>
      </w:r>
      <w:r w:rsidR="00707181" w:rsidRPr="00AE01F1">
        <w:rPr>
          <w:color w:val="auto"/>
          <w:lang w:val="sl-SI"/>
        </w:rPr>
        <w:t xml:space="preserve"> </w:t>
      </w:r>
      <w:r w:rsidR="00F5327D" w:rsidRPr="00AE01F1">
        <w:rPr>
          <w:color w:val="auto"/>
        </w:rPr>
        <w:t>УДК</w:t>
      </w:r>
      <w:r w:rsidR="00113BC8" w:rsidRPr="00AE01F1">
        <w:rPr>
          <w:color w:val="auto"/>
        </w:rPr>
        <w:t xml:space="preserve"> 78.071.1:929 Петар С.(048) 78.071.1:929 Крстић П.(048) 78.071.1:929 Бинички С.(048) 785(497.11)"18/19"(048) 7</w:t>
      </w:r>
      <w:r w:rsidR="00AB5587" w:rsidRPr="00AE01F1">
        <w:rPr>
          <w:color w:val="auto"/>
        </w:rPr>
        <w:t>8:005.745(497.11)"2017"(083.97)</w:t>
      </w:r>
      <w:r w:rsidR="00113BC8" w:rsidRPr="00AE01F1">
        <w:rPr>
          <w:color w:val="auto"/>
        </w:rPr>
        <w:t xml:space="preserve"> </w:t>
      </w:r>
    </w:p>
    <w:p w:rsidR="00113BC8" w:rsidRPr="00AE01F1" w:rsidRDefault="00495F0C" w:rsidP="00A67B03">
      <w:pPr>
        <w:ind w:firstLine="567"/>
        <w:rPr>
          <w:color w:val="auto"/>
        </w:rPr>
      </w:pPr>
      <w:r w:rsidRPr="00AE01F1">
        <w:rPr>
          <w:color w:val="auto"/>
          <w:lang w:val="sl-SI"/>
        </w:rPr>
        <w:t xml:space="preserve"> </w:t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</w:r>
      <w:r w:rsidR="00AB5587" w:rsidRPr="00AE01F1">
        <w:rPr>
          <w:color w:val="auto"/>
        </w:rPr>
        <w:t>(M34)</w:t>
      </w:r>
      <w:r w:rsidR="00113BC8" w:rsidRPr="00AE01F1">
        <w:rPr>
          <w:color w:val="auto"/>
        </w:rPr>
        <w:t xml:space="preserve">                                                                                     </w:t>
      </w:r>
      <w:r w:rsidR="00AB5587" w:rsidRPr="00AE01F1">
        <w:rPr>
          <w:color w:val="auto"/>
        </w:rPr>
        <w:t xml:space="preserve">          </w:t>
      </w:r>
    </w:p>
    <w:p w:rsidR="00FB4D12" w:rsidRPr="00AE01F1" w:rsidRDefault="00113BC8" w:rsidP="00FB4D12">
      <w:pPr>
        <w:ind w:firstLine="567"/>
        <w:rPr>
          <w:color w:val="auto"/>
        </w:rPr>
      </w:pPr>
      <w:r w:rsidRPr="00AE01F1">
        <w:rPr>
          <w:color w:val="auto"/>
        </w:rPr>
        <w:t xml:space="preserve">2016. </w:t>
      </w:r>
      <w:r w:rsidR="006C3239" w:rsidRPr="00AE01F1">
        <w:rPr>
          <w:color w:val="auto"/>
        </w:rPr>
        <w:t xml:space="preserve"> </w:t>
      </w:r>
      <w:r w:rsidRPr="00AE01F1">
        <w:rPr>
          <w:color w:val="auto"/>
        </w:rPr>
        <w:t xml:space="preserve">(са Владимир Абрамовић, Маја Васиљевић, Харис Дајч и Никола Самарџић). “The Challenge of Living in Belgrade 1918-1941: Housing, Diseases and Malnourishment”, </w:t>
      </w:r>
      <w:r w:rsidR="00FB4D12" w:rsidRPr="00AE01F1">
        <w:rPr>
          <w:color w:val="auto"/>
        </w:rPr>
        <w:t xml:space="preserve">У </w:t>
      </w:r>
      <w:r w:rsidRPr="00AE01F1">
        <w:rPr>
          <w:i/>
          <w:iCs/>
          <w:color w:val="auto"/>
        </w:rPr>
        <w:t xml:space="preserve">Congresso De História Das Ciências Da Saúde Phármakon Do combate da enfermidade à invenção da </w:t>
      </w:r>
      <w:r w:rsidRPr="00AE01F1">
        <w:rPr>
          <w:color w:val="auto"/>
        </w:rPr>
        <w:t>imortalidade, Lisbon, 26-28. October 2016,</w:t>
      </w:r>
      <w:r w:rsidR="00FB4D12" w:rsidRPr="00AE01F1">
        <w:rPr>
          <w:color w:val="auto"/>
        </w:rPr>
        <w:t xml:space="preserve"> 71</w:t>
      </w:r>
      <w:r w:rsidR="00FB4D12" w:rsidRPr="00AE01F1">
        <w:rPr>
          <w:color w:val="auto"/>
        </w:rPr>
        <w:sym w:font="Symbol" w:char="F02D"/>
      </w:r>
      <w:r w:rsidRPr="00AE01F1">
        <w:rPr>
          <w:color w:val="auto"/>
        </w:rPr>
        <w:t xml:space="preserve">73. Lisbon: Instituto </w:t>
      </w:r>
      <w:r w:rsidR="00442A2B" w:rsidRPr="00AE01F1">
        <w:rPr>
          <w:color w:val="auto"/>
        </w:rPr>
        <w:t>Prometheus &amp; Museu de Farmacia</w:t>
      </w:r>
      <w:r w:rsidR="00707181" w:rsidRPr="00AE01F1">
        <w:rPr>
          <w:color w:val="auto"/>
        </w:rPr>
        <w:t>.</w:t>
      </w:r>
      <w:r w:rsidR="00FB4D12" w:rsidRPr="00AE01F1">
        <w:rPr>
          <w:color w:val="auto"/>
        </w:rPr>
        <w:t xml:space="preserve"> </w:t>
      </w:r>
      <w:r w:rsidRPr="00AE01F1">
        <w:rPr>
          <w:color w:val="auto"/>
        </w:rPr>
        <w:t xml:space="preserve">https://pt.calameo.com/read/00494735824a52d2723c9      </w:t>
      </w:r>
      <w:r w:rsidR="00707181" w:rsidRPr="00AE01F1">
        <w:rPr>
          <w:color w:val="auto"/>
        </w:rPr>
        <w:tab/>
      </w:r>
      <w:r w:rsidR="00707181" w:rsidRPr="00AE01F1">
        <w:rPr>
          <w:color w:val="auto"/>
        </w:rPr>
        <w:tab/>
        <w:t xml:space="preserve">  </w:t>
      </w:r>
    </w:p>
    <w:p w:rsidR="00FB4D12" w:rsidRPr="00AE01F1" w:rsidRDefault="00FB4D12" w:rsidP="00FB4D12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AB5587" w:rsidRPr="00AE01F1">
        <w:rPr>
          <w:color w:val="auto"/>
        </w:rPr>
        <w:t>(M34)</w:t>
      </w:r>
      <w:r w:rsidR="00113BC8" w:rsidRPr="00AE01F1">
        <w:rPr>
          <w:color w:val="auto"/>
        </w:rPr>
        <w:t xml:space="preserve">        </w:t>
      </w:r>
      <w:r w:rsidR="000A3FD5" w:rsidRPr="00AE01F1">
        <w:rPr>
          <w:color w:val="auto"/>
        </w:rPr>
        <w:t xml:space="preserve">                          </w:t>
      </w:r>
    </w:p>
    <w:p w:rsidR="00FB4D12" w:rsidRPr="00AE01F1" w:rsidRDefault="00113BC8" w:rsidP="00FB4D12">
      <w:pPr>
        <w:ind w:firstLine="567"/>
        <w:rPr>
          <w:color w:val="auto"/>
        </w:rPr>
      </w:pPr>
      <w:r w:rsidRPr="00AE01F1">
        <w:rPr>
          <w:color w:val="auto"/>
        </w:rPr>
        <w:t>2016. “Kosta P. Manojlović as the First Rector/Dean of the Belgrade Music Academy: The Challenges of Establishing an Institution of Higher Musical Education in the King</w:t>
      </w:r>
      <w:r w:rsidR="00597ADB" w:rsidRPr="00AE01F1">
        <w:rPr>
          <w:color w:val="auto"/>
        </w:rPr>
        <w:t>d</w:t>
      </w:r>
      <w:r w:rsidRPr="00AE01F1">
        <w:rPr>
          <w:color w:val="auto"/>
        </w:rPr>
        <w:t xml:space="preserve">om of Yugoslavia”, </w:t>
      </w:r>
      <w:r w:rsidR="00597ADB" w:rsidRPr="00AE01F1">
        <w:rPr>
          <w:color w:val="auto"/>
        </w:rPr>
        <w:t xml:space="preserve">У </w:t>
      </w:r>
      <w:r w:rsidRPr="00AE01F1">
        <w:rPr>
          <w:i/>
          <w:iCs/>
          <w:color w:val="auto"/>
        </w:rPr>
        <w:t>Kosta P. Manojlović and the Idea of Slavic and Balkan Cultural unification (1918-1941). International conference. Belgrade 28-29 November 2016. Book of Abstracts,</w:t>
      </w:r>
      <w:r w:rsidRPr="00AE01F1">
        <w:rPr>
          <w:color w:val="auto"/>
        </w:rPr>
        <w:t xml:space="preserve"> 28. Belgrade: Institute of Musicology SASA, Institute of Mu</w:t>
      </w:r>
      <w:r w:rsidR="00597ADB" w:rsidRPr="00AE01F1">
        <w:rPr>
          <w:color w:val="auto"/>
        </w:rPr>
        <w:t>sicology SASA.</w:t>
      </w:r>
      <w:r w:rsidR="00E3597C" w:rsidRPr="00AE01F1">
        <w:rPr>
          <w:color w:val="auto"/>
        </w:rPr>
        <w:t xml:space="preserve"> </w:t>
      </w:r>
      <w:r w:rsidR="00FB4D12" w:rsidRPr="00AE01F1">
        <w:rPr>
          <w:color w:val="auto"/>
        </w:rPr>
        <w:t xml:space="preserve"> </w:t>
      </w:r>
      <w:r w:rsidR="00E3597C" w:rsidRPr="00AE01F1">
        <w:rPr>
          <w:color w:val="auto"/>
        </w:rPr>
        <w:t xml:space="preserve">ISBN978-86-80639-26-0                                             </w:t>
      </w:r>
      <w:r w:rsidR="00EA13E8" w:rsidRPr="00AE01F1">
        <w:rPr>
          <w:color w:val="auto"/>
        </w:rPr>
        <w:t xml:space="preserve">          </w:t>
      </w:r>
      <w:r w:rsidR="00707181" w:rsidRPr="00AE01F1">
        <w:rPr>
          <w:color w:val="auto"/>
          <w:lang w:val="sl-SI"/>
        </w:rPr>
        <w:t xml:space="preserve">            </w:t>
      </w:r>
    </w:p>
    <w:p w:rsidR="00E3597C" w:rsidRPr="00AE01F1" w:rsidRDefault="00FB4D12" w:rsidP="00FB4D12">
      <w:pPr>
        <w:ind w:firstLine="567"/>
        <w:rPr>
          <w:color w:val="auto"/>
          <w:lang w:val="sl-SI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E3597C" w:rsidRPr="00AE01F1">
        <w:rPr>
          <w:color w:val="auto"/>
        </w:rPr>
        <w:t xml:space="preserve">(M34)                                                                                                      </w:t>
      </w:r>
    </w:p>
    <w:p w:rsidR="00FB4D12" w:rsidRPr="00AE01F1" w:rsidRDefault="00E3597C" w:rsidP="00FB4D12">
      <w:pPr>
        <w:ind w:firstLine="567"/>
        <w:rPr>
          <w:color w:val="auto"/>
        </w:rPr>
      </w:pPr>
      <w:r w:rsidRPr="00AE01F1">
        <w:rPr>
          <w:color w:val="auto"/>
        </w:rPr>
        <w:t>2</w:t>
      </w:r>
      <w:r w:rsidR="00113BC8" w:rsidRPr="00AE01F1">
        <w:rPr>
          <w:color w:val="auto"/>
        </w:rPr>
        <w:t>015. “Jewish Immovable Property in Belg</w:t>
      </w:r>
      <w:r w:rsidR="00597ADB" w:rsidRPr="00AE01F1">
        <w:rPr>
          <w:color w:val="auto"/>
        </w:rPr>
        <w:t>rade And Its Fate After WWII.” У</w:t>
      </w:r>
      <w:r w:rsidR="00113BC8" w:rsidRPr="00AE01F1">
        <w:rPr>
          <w:color w:val="auto"/>
        </w:rPr>
        <w:t xml:space="preserve"> Book of Abstracts/ International Conference "Nationalization, Confiscation and Restitution: Historical, Legal, E</w:t>
      </w:r>
      <w:r w:rsidRPr="00AE01F1">
        <w:rPr>
          <w:color w:val="auto"/>
        </w:rPr>
        <w:t xml:space="preserve">conomic and Political Issues", </w:t>
      </w:r>
      <w:r w:rsidR="00113BC8" w:rsidRPr="00AE01F1">
        <w:rPr>
          <w:color w:val="auto"/>
        </w:rPr>
        <w:t>F</w:t>
      </w:r>
      <w:r w:rsidRPr="00AE01F1">
        <w:rPr>
          <w:color w:val="auto"/>
        </w:rPr>
        <w:t>ebruary 25-26 in 2014, Belgrade</w:t>
      </w:r>
      <w:r w:rsidR="00113BC8" w:rsidRPr="00AE01F1">
        <w:rPr>
          <w:color w:val="auto"/>
        </w:rPr>
        <w:t xml:space="preserve">, </w:t>
      </w:r>
      <w:r w:rsidR="00113BC8" w:rsidRPr="00AE01F1">
        <w:rPr>
          <w:rStyle w:val="apple-converted-space"/>
          <w:color w:val="auto"/>
        </w:rPr>
        <w:t xml:space="preserve">Edited by </w:t>
      </w:r>
      <w:r w:rsidR="00113BC8" w:rsidRPr="00AE01F1">
        <w:rPr>
          <w:color w:val="auto"/>
          <w:lang w:val="sr-Latn-CS" w:eastAsia="sr-Latn-CS"/>
        </w:rPr>
        <w:t xml:space="preserve">Haris Dajč &amp; Maja Vasiljević, 16−17. </w:t>
      </w:r>
      <w:r w:rsidR="00113BC8" w:rsidRPr="00AE01F1">
        <w:rPr>
          <w:color w:val="auto"/>
          <w:lang w:val="sr-Latn-CS"/>
        </w:rPr>
        <w:t>NBI New Balkans Institute/Novi B</w:t>
      </w:r>
      <w:r w:rsidRPr="00AE01F1">
        <w:rPr>
          <w:color w:val="auto"/>
          <w:lang w:val="sr-Latn-CS"/>
        </w:rPr>
        <w:t>alkanološki institut, Belgrade.</w:t>
      </w:r>
      <w:r w:rsidRPr="00AE01F1">
        <w:rPr>
          <w:color w:val="auto"/>
        </w:rPr>
        <w:t xml:space="preserve"> </w:t>
      </w:r>
      <w:r w:rsidR="00113BC8" w:rsidRPr="00AE01F1">
        <w:rPr>
          <w:color w:val="auto"/>
          <w:lang w:val="sr-Latn-CS"/>
        </w:rPr>
        <w:t>ISBN 978-86-88813-05-1</w:t>
      </w:r>
      <w:r w:rsidRPr="00AE01F1">
        <w:rPr>
          <w:color w:val="auto"/>
        </w:rPr>
        <w:t xml:space="preserve">                                   </w:t>
      </w:r>
      <w:r w:rsidR="00495F0C" w:rsidRPr="00AE01F1">
        <w:rPr>
          <w:color w:val="auto"/>
          <w:lang w:val="sl-SI"/>
        </w:rPr>
        <w:t xml:space="preserve">          </w:t>
      </w:r>
      <w:r w:rsidR="00707181" w:rsidRPr="00AE01F1">
        <w:rPr>
          <w:color w:val="auto"/>
          <w:lang w:val="sl-SI"/>
        </w:rPr>
        <w:t xml:space="preserve">                    </w:t>
      </w:r>
    </w:p>
    <w:p w:rsidR="00113BC8" w:rsidRPr="00AE01F1" w:rsidRDefault="00FB4D12" w:rsidP="00FB4D12">
      <w:pPr>
        <w:ind w:firstLine="567"/>
        <w:rPr>
          <w:color w:val="auto"/>
          <w:lang w:val="sl-SI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707181" w:rsidRPr="00AE01F1">
        <w:rPr>
          <w:color w:val="auto"/>
          <w:lang w:val="sl-SI"/>
        </w:rPr>
        <w:t xml:space="preserve"> </w:t>
      </w:r>
      <w:r w:rsidR="00E3597C" w:rsidRPr="00AE01F1">
        <w:rPr>
          <w:rFonts w:eastAsia="Times New Roman"/>
          <w:color w:val="auto"/>
          <w:lang w:val="sr-Latn-CS"/>
        </w:rPr>
        <w:t>(M34)</w:t>
      </w:r>
      <w:r w:rsidR="00113BC8" w:rsidRPr="00AE01F1">
        <w:rPr>
          <w:color w:val="auto"/>
          <w:lang w:val="sr-Latn-CS"/>
        </w:rPr>
        <w:t xml:space="preserve"> </w:t>
      </w:r>
      <w:r w:rsidR="00113BC8" w:rsidRPr="00AE01F1">
        <w:rPr>
          <w:rFonts w:eastAsia="Times New Roman"/>
          <w:b/>
          <w:color w:val="auto"/>
          <w:lang w:val="sr-Latn-CS"/>
        </w:rPr>
        <w:t xml:space="preserve">                                                                                       </w:t>
      </w:r>
      <w:r w:rsidR="00442A2B" w:rsidRPr="00AE01F1">
        <w:rPr>
          <w:rFonts w:eastAsia="Times New Roman"/>
          <w:b/>
          <w:color w:val="auto"/>
          <w:lang w:val="sr-Latn-CS"/>
        </w:rPr>
        <w:t xml:space="preserve">          </w:t>
      </w:r>
    </w:p>
    <w:p w:rsidR="00FB4D12" w:rsidRPr="00AE01F1" w:rsidRDefault="00113BC8" w:rsidP="00FB4D12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>2014. (</w:t>
      </w:r>
      <w:r w:rsidRPr="00AE01F1">
        <w:rPr>
          <w:color w:val="auto"/>
        </w:rPr>
        <w:t xml:space="preserve">са Весна Микић </w:t>
      </w:r>
      <w:r w:rsidRPr="00AE01F1">
        <w:rPr>
          <w:color w:val="auto"/>
          <w:lang w:val="sr-Latn-CS"/>
        </w:rPr>
        <w:t>). “</w:t>
      </w:r>
      <w:r w:rsidRPr="00AE01F1">
        <w:rPr>
          <w:iCs/>
          <w:color w:val="auto"/>
          <w:lang w:val="sr-Latn-CS"/>
        </w:rPr>
        <w:t>Music Tours of Serbian Military Orchestras in the Great War: A Quest for Cultural Cooperation and Alliance”,</w:t>
      </w:r>
      <w:r w:rsidR="00597ADB" w:rsidRPr="00AE01F1">
        <w:rPr>
          <w:iCs/>
          <w:color w:val="auto"/>
        </w:rPr>
        <w:t xml:space="preserve"> У</w:t>
      </w:r>
      <w:r w:rsidRPr="00AE01F1">
        <w:rPr>
          <w:i/>
          <w:color w:val="auto"/>
          <w:lang w:val="sr-Latn-CS"/>
        </w:rPr>
        <w:t>Music and War from Napoleon to the WWI: International Conference, 28-30 November 2014</w:t>
      </w:r>
      <w:r w:rsidRPr="00AE01F1">
        <w:rPr>
          <w:color w:val="auto"/>
          <w:lang w:val="sr-Latn-CS"/>
        </w:rPr>
        <w:t>, Lucca, Complesso monumentale di San Micheletto, organized by Centro Studi Opera Omnia Luigi Boccherini in Luc</w:t>
      </w:r>
      <w:r w:rsidR="00FB4D12" w:rsidRPr="00AE01F1">
        <w:rPr>
          <w:color w:val="auto"/>
          <w:lang w:val="sr-Latn-CS"/>
        </w:rPr>
        <w:t>ca and</w:t>
      </w:r>
      <w:r w:rsidR="00FB4D12" w:rsidRPr="00AE01F1">
        <w:rPr>
          <w:color w:val="auto"/>
        </w:rPr>
        <w:t xml:space="preserve"> </w:t>
      </w:r>
      <w:r w:rsidRPr="00AE01F1">
        <w:rPr>
          <w:color w:val="auto"/>
          <w:lang w:val="sr-Latn-CS"/>
        </w:rPr>
        <w:t>Centre de musique romantique française in Venice.</w:t>
      </w:r>
    </w:p>
    <w:p w:rsidR="00113BC8" w:rsidRPr="00AE01F1" w:rsidRDefault="00113BC8" w:rsidP="00FB4D12">
      <w:pPr>
        <w:ind w:firstLine="567"/>
        <w:rPr>
          <w:color w:val="auto"/>
        </w:rPr>
      </w:pPr>
      <w:r w:rsidRPr="00AE01F1">
        <w:rPr>
          <w:color w:val="auto"/>
          <w:lang w:val="sr-Latn-CS"/>
        </w:rPr>
        <w:t xml:space="preserve"> </w:t>
      </w:r>
      <w:r w:rsidRPr="00AE01F1">
        <w:rPr>
          <w:i/>
          <w:iCs/>
          <w:color w:val="auto"/>
        </w:rPr>
        <w:t xml:space="preserve">      </w:t>
      </w:r>
      <w:r w:rsidR="00E3597C" w:rsidRPr="00AE01F1">
        <w:rPr>
          <w:i/>
          <w:iCs/>
          <w:color w:val="auto"/>
        </w:rPr>
        <w:t xml:space="preserve">                            </w:t>
      </w:r>
      <w:r w:rsidR="00FB4D12" w:rsidRPr="00AE01F1">
        <w:rPr>
          <w:i/>
          <w:iCs/>
          <w:color w:val="auto"/>
        </w:rPr>
        <w:t xml:space="preserve">                </w:t>
      </w:r>
      <w:r w:rsidR="00707181" w:rsidRPr="00AE01F1">
        <w:rPr>
          <w:i/>
          <w:iCs/>
          <w:color w:val="auto"/>
        </w:rPr>
        <w:tab/>
      </w:r>
      <w:r w:rsidR="00707181" w:rsidRPr="00AE01F1">
        <w:rPr>
          <w:i/>
          <w:iCs/>
          <w:color w:val="auto"/>
        </w:rPr>
        <w:tab/>
      </w:r>
      <w:r w:rsidR="00707181" w:rsidRPr="00AE01F1">
        <w:rPr>
          <w:i/>
          <w:iCs/>
          <w:color w:val="auto"/>
        </w:rPr>
        <w:tab/>
      </w:r>
      <w:r w:rsidR="00707181" w:rsidRPr="00AE01F1">
        <w:rPr>
          <w:i/>
          <w:iCs/>
          <w:color w:val="auto"/>
        </w:rPr>
        <w:tab/>
      </w:r>
      <w:r w:rsidR="00707181" w:rsidRPr="00AE01F1">
        <w:rPr>
          <w:i/>
          <w:iCs/>
          <w:color w:val="auto"/>
        </w:rPr>
        <w:tab/>
      </w:r>
      <w:r w:rsidR="00FB4D12" w:rsidRPr="00AE01F1">
        <w:rPr>
          <w:i/>
          <w:iCs/>
          <w:color w:val="auto"/>
        </w:rPr>
        <w:t xml:space="preserve">  </w:t>
      </w:r>
      <w:r w:rsidRPr="00AE01F1">
        <w:rPr>
          <w:color w:val="auto"/>
        </w:rPr>
        <w:t>(М34)</w:t>
      </w:r>
    </w:p>
    <w:p w:rsidR="00FB4D12" w:rsidRPr="00AE01F1" w:rsidRDefault="006C3239" w:rsidP="00FB4D12">
      <w:pPr>
        <w:ind w:firstLine="567"/>
        <w:rPr>
          <w:color w:val="auto"/>
        </w:rPr>
      </w:pPr>
      <w:r w:rsidRPr="00AE01F1">
        <w:rPr>
          <w:color w:val="auto"/>
        </w:rPr>
        <w:lastRenderedPageBreak/>
        <w:t xml:space="preserve">2014. </w:t>
      </w:r>
      <w:r w:rsidRPr="00AE01F1">
        <w:rPr>
          <w:color w:val="auto"/>
          <w:lang w:val="sr-Latn-CS"/>
        </w:rPr>
        <w:t>„</w:t>
      </w:r>
      <w:r w:rsidR="00C023F0" w:rsidRPr="00AE01F1">
        <w:rPr>
          <w:color w:val="auto"/>
        </w:rPr>
        <w:t>Sender Belgrad у биополитичком кон</w:t>
      </w:r>
      <w:r w:rsidRPr="00AE01F1">
        <w:rPr>
          <w:color w:val="auto"/>
        </w:rPr>
        <w:t>тексту немачке управе Београда.”</w:t>
      </w:r>
      <w:r w:rsidR="00C023F0" w:rsidRPr="00AE01F1">
        <w:rPr>
          <w:color w:val="auto"/>
        </w:rPr>
        <w:t xml:space="preserve"> У </w:t>
      </w:r>
      <w:r w:rsidR="00C023F0" w:rsidRPr="00AE01F1">
        <w:rPr>
          <w:i/>
          <w:iCs/>
          <w:color w:val="auto"/>
        </w:rPr>
        <w:t>Научни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скуп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са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међународним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учешћем</w:t>
      </w:r>
      <w:r w:rsidR="00C023F0" w:rsidRPr="00AE01F1">
        <w:rPr>
          <w:i/>
          <w:iCs/>
          <w:color w:val="auto"/>
          <w:lang w:val="sr-Latn-CS"/>
        </w:rPr>
        <w:t xml:space="preserve">: </w:t>
      </w:r>
      <w:r w:rsidR="00C023F0" w:rsidRPr="00AE01F1">
        <w:rPr>
          <w:i/>
          <w:iCs/>
          <w:color w:val="auto"/>
        </w:rPr>
        <w:t>Радио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као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стуб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развоја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српске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и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југословенске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м</w:t>
      </w:r>
      <w:r w:rsidR="00442A2B" w:rsidRPr="00AE01F1">
        <w:rPr>
          <w:i/>
          <w:iCs/>
          <w:color w:val="auto"/>
        </w:rPr>
        <w:t xml:space="preserve"> </w:t>
      </w:r>
      <w:r w:rsidR="00C023F0" w:rsidRPr="00AE01F1">
        <w:rPr>
          <w:i/>
          <w:iCs/>
          <w:color w:val="auto"/>
        </w:rPr>
        <w:t>узичке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културе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и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уметности</w:t>
      </w:r>
      <w:r w:rsidR="00C023F0" w:rsidRPr="00AE01F1">
        <w:rPr>
          <w:i/>
          <w:iCs/>
          <w:color w:val="auto"/>
          <w:lang w:val="sr-Latn-CS"/>
        </w:rPr>
        <w:t xml:space="preserve">. </w:t>
      </w:r>
      <w:r w:rsidR="00C023F0" w:rsidRPr="00AE01F1">
        <w:rPr>
          <w:i/>
          <w:iCs/>
          <w:color w:val="auto"/>
        </w:rPr>
        <w:t>Књижица</w:t>
      </w:r>
      <w:r w:rsidR="00C023F0" w:rsidRPr="00AE01F1">
        <w:rPr>
          <w:i/>
          <w:iCs/>
          <w:color w:val="auto"/>
          <w:lang w:val="sr-Latn-CS"/>
        </w:rPr>
        <w:t xml:space="preserve"> </w:t>
      </w:r>
      <w:r w:rsidR="00C023F0" w:rsidRPr="00AE01F1">
        <w:rPr>
          <w:i/>
          <w:iCs/>
          <w:color w:val="auto"/>
        </w:rPr>
        <w:t>апстраката</w:t>
      </w:r>
      <w:r w:rsidR="00C023F0" w:rsidRPr="00AE01F1">
        <w:rPr>
          <w:color w:val="auto"/>
          <w:lang w:val="sr-Latn-CS"/>
        </w:rPr>
        <w:t xml:space="preserve">, </w:t>
      </w:r>
      <w:r w:rsidR="00C023F0" w:rsidRPr="00AE01F1">
        <w:rPr>
          <w:color w:val="auto"/>
        </w:rPr>
        <w:t>Музиколошки</w:t>
      </w:r>
      <w:r w:rsidR="00C023F0" w:rsidRPr="00AE01F1">
        <w:rPr>
          <w:color w:val="auto"/>
          <w:lang w:val="sr-Latn-CS"/>
        </w:rPr>
        <w:t xml:space="preserve"> </w:t>
      </w:r>
      <w:r w:rsidR="00C023F0" w:rsidRPr="00AE01F1">
        <w:rPr>
          <w:color w:val="auto"/>
        </w:rPr>
        <w:t>институт</w:t>
      </w:r>
      <w:r w:rsidR="00C023F0" w:rsidRPr="00AE01F1">
        <w:rPr>
          <w:color w:val="auto"/>
          <w:lang w:val="sr-Latn-CS"/>
        </w:rPr>
        <w:t xml:space="preserve"> </w:t>
      </w:r>
      <w:r w:rsidR="00C023F0" w:rsidRPr="00AE01F1">
        <w:rPr>
          <w:color w:val="auto"/>
        </w:rPr>
        <w:t>САНУ</w:t>
      </w:r>
      <w:r w:rsidR="00C023F0" w:rsidRPr="00AE01F1">
        <w:rPr>
          <w:color w:val="auto"/>
          <w:lang w:val="sr-Latn-CS"/>
        </w:rPr>
        <w:t xml:space="preserve">, 11−13. </w:t>
      </w:r>
      <w:r w:rsidR="00C023F0" w:rsidRPr="00AE01F1">
        <w:rPr>
          <w:color w:val="auto"/>
        </w:rPr>
        <w:t>децембра</w:t>
      </w:r>
      <w:r w:rsidR="00C023F0" w:rsidRPr="00AE01F1">
        <w:rPr>
          <w:color w:val="auto"/>
          <w:lang w:val="sr-Latn-CS"/>
        </w:rPr>
        <w:t xml:space="preserve"> 2014, 14−15. </w:t>
      </w:r>
      <w:r w:rsidR="00C023F0" w:rsidRPr="00AE01F1">
        <w:rPr>
          <w:color w:val="auto"/>
        </w:rPr>
        <w:t>Београд</w:t>
      </w:r>
      <w:r w:rsidR="00C023F0" w:rsidRPr="00AE01F1">
        <w:rPr>
          <w:color w:val="auto"/>
          <w:lang w:val="sr-Latn-CS"/>
        </w:rPr>
        <w:t xml:space="preserve">: </w:t>
      </w:r>
      <w:r w:rsidR="00C023F0" w:rsidRPr="00AE01F1">
        <w:rPr>
          <w:color w:val="auto"/>
        </w:rPr>
        <w:t>Музиколошки</w:t>
      </w:r>
      <w:r w:rsidR="00C023F0" w:rsidRPr="00AE01F1">
        <w:rPr>
          <w:color w:val="auto"/>
          <w:lang w:val="sr-Latn-CS"/>
        </w:rPr>
        <w:t xml:space="preserve"> </w:t>
      </w:r>
      <w:r w:rsidR="00C023F0" w:rsidRPr="00AE01F1">
        <w:rPr>
          <w:color w:val="auto"/>
        </w:rPr>
        <w:t>институт</w:t>
      </w:r>
      <w:r w:rsidR="00C023F0" w:rsidRPr="00AE01F1">
        <w:rPr>
          <w:color w:val="auto"/>
          <w:lang w:val="sr-Latn-CS"/>
        </w:rPr>
        <w:t xml:space="preserve"> </w:t>
      </w:r>
      <w:r w:rsidR="00C023F0" w:rsidRPr="00AE01F1">
        <w:rPr>
          <w:color w:val="auto"/>
        </w:rPr>
        <w:t>САНУ</w:t>
      </w:r>
      <w:r w:rsidR="00C023F0" w:rsidRPr="00AE01F1">
        <w:rPr>
          <w:color w:val="auto"/>
          <w:lang w:val="sr-Latn-CS"/>
        </w:rPr>
        <w:t>. ISBN 978-86-80639-21-5</w:t>
      </w:r>
      <w:r w:rsidR="00C023F0" w:rsidRPr="00AE01F1">
        <w:rPr>
          <w:color w:val="auto"/>
        </w:rPr>
        <w:t xml:space="preserve"> </w:t>
      </w:r>
      <w:r w:rsidR="00E3597C" w:rsidRPr="00AE01F1">
        <w:rPr>
          <w:color w:val="auto"/>
        </w:rPr>
        <w:t xml:space="preserve">                                                                   </w:t>
      </w:r>
      <w:r w:rsidR="00FB4D12" w:rsidRPr="00AE01F1">
        <w:rPr>
          <w:color w:val="auto"/>
        </w:rPr>
        <w:t xml:space="preserve"> </w:t>
      </w:r>
    </w:p>
    <w:p w:rsidR="00FB4D12" w:rsidRPr="00AE01F1" w:rsidRDefault="00FB4D12" w:rsidP="00FB4D12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E3597C" w:rsidRPr="00AE01F1">
        <w:rPr>
          <w:color w:val="auto"/>
        </w:rPr>
        <w:t xml:space="preserve">(М66)                  </w:t>
      </w:r>
      <w:r w:rsidR="00C023F0" w:rsidRPr="00AE01F1">
        <w:rPr>
          <w:color w:val="auto"/>
        </w:rPr>
        <w:t xml:space="preserve">                                                                                      </w:t>
      </w:r>
      <w:r w:rsidR="00442A2B" w:rsidRPr="00AE01F1">
        <w:rPr>
          <w:color w:val="auto"/>
        </w:rPr>
        <w:t xml:space="preserve">           </w:t>
      </w:r>
    </w:p>
    <w:p w:rsidR="00113BC8" w:rsidRPr="00AE01F1" w:rsidRDefault="00113BC8" w:rsidP="00707181">
      <w:pPr>
        <w:ind w:firstLine="567"/>
        <w:rPr>
          <w:color w:val="auto"/>
          <w:shd w:val="clear" w:color="auto" w:fill="FFFAF0"/>
        </w:rPr>
      </w:pPr>
      <w:r w:rsidRPr="00AE01F1">
        <w:rPr>
          <w:color w:val="auto"/>
          <w:lang w:val="sr-Latn-CS"/>
        </w:rPr>
        <w:t xml:space="preserve">2013. „Radio Zender Belgrad (1941–1944): </w:t>
      </w:r>
      <w:r w:rsidRPr="00AE01F1">
        <w:rPr>
          <w:color w:val="auto"/>
        </w:rPr>
        <w:t>Немачка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културна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обнова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музичког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живота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у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Београду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или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биополитичка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стратегија</w:t>
      </w:r>
      <w:r w:rsidRPr="00AE01F1">
        <w:rPr>
          <w:color w:val="auto"/>
          <w:lang w:val="sr-Latn-CS"/>
        </w:rPr>
        <w:t>?.“</w:t>
      </w:r>
      <w:r w:rsidRPr="00AE01F1">
        <w:rPr>
          <w:b/>
          <w:color w:val="auto"/>
          <w:lang w:val="sr-Latn-CS"/>
        </w:rPr>
        <w:t xml:space="preserve"> </w:t>
      </w:r>
      <w:r w:rsidRPr="00AE01F1">
        <w:rPr>
          <w:color w:val="auto"/>
        </w:rPr>
        <w:t>У</w:t>
      </w:r>
      <w:r w:rsidRPr="00AE01F1">
        <w:rPr>
          <w:b/>
          <w:color w:val="auto"/>
          <w:lang w:val="sr-Latn-CS"/>
        </w:rPr>
        <w:t xml:space="preserve"> </w:t>
      </w:r>
      <w:r w:rsidRPr="00AE01F1">
        <w:rPr>
          <w:i/>
          <w:color w:val="auto"/>
        </w:rPr>
        <w:t>Традиција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као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инспирација</w:t>
      </w:r>
      <w:r w:rsidRPr="00AE01F1">
        <w:rPr>
          <w:i/>
          <w:color w:val="auto"/>
          <w:lang w:val="sr-Latn-CS"/>
        </w:rPr>
        <w:t xml:space="preserve"> (</w:t>
      </w:r>
      <w:r w:rsidRPr="00AE01F1">
        <w:rPr>
          <w:i/>
          <w:color w:val="auto"/>
        </w:rPr>
        <w:t>апстракти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радова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са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симпозијума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одржаног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од</w:t>
      </w:r>
      <w:r w:rsidRPr="00AE01F1">
        <w:rPr>
          <w:i/>
          <w:color w:val="auto"/>
          <w:lang w:val="sr-Latn-CS"/>
        </w:rPr>
        <w:t xml:space="preserve"> 6. </w:t>
      </w:r>
      <w:r w:rsidRPr="00AE01F1">
        <w:rPr>
          <w:i/>
          <w:color w:val="auto"/>
        </w:rPr>
        <w:t>и</w:t>
      </w:r>
      <w:r w:rsidRPr="00AE01F1">
        <w:rPr>
          <w:i/>
          <w:color w:val="auto"/>
          <w:lang w:val="sr-Latn-CS"/>
        </w:rPr>
        <w:t xml:space="preserve"> 7. </w:t>
      </w:r>
      <w:r w:rsidRPr="00AE01F1">
        <w:rPr>
          <w:i/>
          <w:color w:val="auto"/>
        </w:rPr>
        <w:t>априла</w:t>
      </w:r>
      <w:r w:rsidRPr="00AE01F1">
        <w:rPr>
          <w:i/>
          <w:color w:val="auto"/>
          <w:lang w:val="sr-Latn-CS"/>
        </w:rPr>
        <w:t xml:space="preserve"> 2012. </w:t>
      </w:r>
      <w:r w:rsidRPr="00AE01F1">
        <w:rPr>
          <w:i/>
          <w:color w:val="auto"/>
        </w:rPr>
        <w:t>године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у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Бања</w:t>
      </w:r>
      <w:r w:rsidRPr="00AE01F1">
        <w:rPr>
          <w:i/>
          <w:color w:val="auto"/>
          <w:lang w:val="sr-Latn-CS"/>
        </w:rPr>
        <w:t xml:space="preserve"> </w:t>
      </w:r>
      <w:r w:rsidRPr="00AE01F1">
        <w:rPr>
          <w:i/>
          <w:color w:val="auto"/>
        </w:rPr>
        <w:t>Луци</w:t>
      </w:r>
      <w:r w:rsidRPr="00AE01F1">
        <w:rPr>
          <w:i/>
          <w:color w:val="auto"/>
          <w:lang w:val="sr-Latn-CS"/>
        </w:rPr>
        <w:t>),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мр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Санда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Додик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и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др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Соња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Маринковић</w:t>
      </w:r>
      <w:r w:rsidRPr="00AE01F1">
        <w:rPr>
          <w:color w:val="auto"/>
          <w:lang w:val="sr-Latn-CS"/>
        </w:rPr>
        <w:t xml:space="preserve">, 17–18. </w:t>
      </w:r>
      <w:r w:rsidRPr="00AE01F1">
        <w:rPr>
          <w:color w:val="auto"/>
        </w:rPr>
        <w:t>Бања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Лука</w:t>
      </w:r>
      <w:r w:rsidRPr="00AE01F1">
        <w:rPr>
          <w:color w:val="auto"/>
          <w:lang w:val="sr-Latn-CS"/>
        </w:rPr>
        <w:t xml:space="preserve">: </w:t>
      </w:r>
      <w:r w:rsidRPr="00AE01F1">
        <w:rPr>
          <w:color w:val="auto"/>
        </w:rPr>
        <w:t>Академија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умјетности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и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Музиколошко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друштво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Републике</w:t>
      </w:r>
      <w:r w:rsidRPr="00AE01F1">
        <w:rPr>
          <w:color w:val="auto"/>
          <w:lang w:val="sr-Latn-CS"/>
        </w:rPr>
        <w:t xml:space="preserve"> </w:t>
      </w:r>
      <w:r w:rsidRPr="00AE01F1">
        <w:rPr>
          <w:color w:val="auto"/>
        </w:rPr>
        <w:t>Српске</w:t>
      </w:r>
      <w:r w:rsidRPr="00AE01F1">
        <w:rPr>
          <w:color w:val="auto"/>
          <w:lang w:val="sr-Latn-CS"/>
        </w:rPr>
        <w:t>.</w:t>
      </w:r>
      <w:r w:rsidR="00707181" w:rsidRPr="00AE01F1">
        <w:rPr>
          <w:color w:val="auto"/>
        </w:rPr>
        <w:t xml:space="preserve"> </w:t>
      </w:r>
      <w:r w:rsidRPr="00AE01F1">
        <w:rPr>
          <w:color w:val="auto"/>
          <w:lang w:val="sr-Latn-CS"/>
        </w:rPr>
        <w:t>ISBN 978-99938-27-11-5</w:t>
      </w:r>
      <w:r w:rsidR="00E3597C" w:rsidRPr="00AE01F1">
        <w:rPr>
          <w:color w:val="auto"/>
        </w:rPr>
        <w:t xml:space="preserve">                                                                                </w:t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E3597C" w:rsidRPr="00AE01F1">
        <w:rPr>
          <w:color w:val="auto"/>
        </w:rPr>
        <w:t>(М34)</w:t>
      </w:r>
      <w:r w:rsidRPr="00AE01F1">
        <w:rPr>
          <w:b/>
          <w:color w:val="auto"/>
          <w:lang w:val="sr-Latn-CS"/>
        </w:rPr>
        <w:t xml:space="preserve"> </w:t>
      </w:r>
      <w:r w:rsidRPr="00AE01F1">
        <w:rPr>
          <w:b/>
          <w:color w:val="auto"/>
        </w:rPr>
        <w:t xml:space="preserve">                   </w:t>
      </w:r>
      <w:r w:rsidR="00442A2B" w:rsidRPr="00AE01F1">
        <w:rPr>
          <w:b/>
          <w:color w:val="auto"/>
        </w:rPr>
        <w:t xml:space="preserve">    </w:t>
      </w:r>
      <w:r w:rsidR="00B31F6D" w:rsidRPr="00AE01F1">
        <w:rPr>
          <w:b/>
          <w:color w:val="auto"/>
        </w:rPr>
        <w:t xml:space="preserve">                                                                                   </w:t>
      </w:r>
    </w:p>
    <w:p w:rsidR="00707181" w:rsidRPr="00AE01F1" w:rsidRDefault="00113BC8" w:rsidP="00A67B03">
      <w:pPr>
        <w:ind w:firstLine="567"/>
        <w:rPr>
          <w:color w:val="auto"/>
        </w:rPr>
      </w:pPr>
      <w:r w:rsidRPr="00AE01F1">
        <w:rPr>
          <w:color w:val="auto"/>
        </w:rPr>
        <w:t xml:space="preserve">2012. „Između biopolitike i politike: Život ili „goli život“ muzičara u Beogradu (1941−1944)“, </w:t>
      </w:r>
      <w:r w:rsidR="00B31F6D" w:rsidRPr="00AE01F1">
        <w:rPr>
          <w:color w:val="auto"/>
        </w:rPr>
        <w:t xml:space="preserve">У </w:t>
      </w:r>
      <w:r w:rsidRPr="00AE01F1">
        <w:rPr>
          <w:i/>
          <w:iCs/>
          <w:color w:val="auto"/>
        </w:rPr>
        <w:t>The International A</w:t>
      </w:r>
      <w:r w:rsidR="00597ADB" w:rsidRPr="00AE01F1">
        <w:rPr>
          <w:i/>
          <w:iCs/>
          <w:color w:val="auto"/>
        </w:rPr>
        <w:t>cademic and Expert Conference ‘</w:t>
      </w:r>
      <w:r w:rsidRPr="00AE01F1">
        <w:rPr>
          <w:i/>
          <w:iCs/>
          <w:color w:val="auto"/>
        </w:rPr>
        <w:t xml:space="preserve">Urban Public Space and </w:t>
      </w:r>
      <w:r w:rsidR="00597ADB" w:rsidRPr="00AE01F1">
        <w:rPr>
          <w:i/>
          <w:iCs/>
          <w:color w:val="auto"/>
        </w:rPr>
        <w:t xml:space="preserve">Health Culture in Belgrade’, </w:t>
      </w:r>
      <w:r w:rsidRPr="00AE01F1">
        <w:rPr>
          <w:i/>
          <w:iCs/>
          <w:color w:val="auto"/>
        </w:rPr>
        <w:t xml:space="preserve">Faculty of Philosophy in Belgrade and Scientific Society for the </w:t>
      </w:r>
      <w:r w:rsidR="00B31F6D" w:rsidRPr="00AE01F1">
        <w:rPr>
          <w:i/>
          <w:iCs/>
          <w:color w:val="auto"/>
        </w:rPr>
        <w:t>Health culture, 15th November 2</w:t>
      </w:r>
      <w:r w:rsidRPr="00AE01F1">
        <w:rPr>
          <w:i/>
          <w:iCs/>
          <w:color w:val="auto"/>
        </w:rPr>
        <w:t>012</w:t>
      </w:r>
      <w:r w:rsidRPr="00AE01F1">
        <w:rPr>
          <w:color w:val="auto"/>
        </w:rPr>
        <w:t xml:space="preserve">, 21. Beograd: Naučno </w:t>
      </w:r>
      <w:r w:rsidR="00B31F6D" w:rsidRPr="00AE01F1">
        <w:rPr>
          <w:color w:val="auto"/>
        </w:rPr>
        <w:t xml:space="preserve">društvo za zdravstvenu kulturu. </w:t>
      </w:r>
      <w:r w:rsidR="00E3597C" w:rsidRPr="00AE01F1">
        <w:rPr>
          <w:color w:val="auto"/>
        </w:rPr>
        <w:t xml:space="preserve">ISBN 978-86-88813-03-7           </w:t>
      </w:r>
      <w:r w:rsidR="00EA13E8" w:rsidRPr="00AE01F1">
        <w:rPr>
          <w:color w:val="auto"/>
        </w:rPr>
        <w:t xml:space="preserve">                         </w:t>
      </w:r>
      <w:r w:rsidR="00EA13E8" w:rsidRPr="00AE01F1">
        <w:rPr>
          <w:color w:val="auto"/>
          <w:lang w:val="sl-SI"/>
        </w:rPr>
        <w:t xml:space="preserve"> </w:t>
      </w:r>
      <w:r w:rsidR="00E3597C" w:rsidRPr="00AE01F1">
        <w:rPr>
          <w:color w:val="auto"/>
        </w:rPr>
        <w:t xml:space="preserve"> </w:t>
      </w:r>
    </w:p>
    <w:p w:rsidR="00113BC8" w:rsidRPr="00AE01F1" w:rsidRDefault="00FB4D12" w:rsidP="00A67B03">
      <w:pPr>
        <w:ind w:firstLine="567"/>
        <w:rPr>
          <w:color w:val="auto"/>
        </w:rPr>
      </w:pP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Pr="00AE01F1">
        <w:rPr>
          <w:color w:val="auto"/>
        </w:rPr>
        <w:tab/>
      </w:r>
      <w:r w:rsidR="00E3597C" w:rsidRPr="00AE01F1">
        <w:rPr>
          <w:color w:val="auto"/>
        </w:rPr>
        <w:t xml:space="preserve">(M34)                                                                                                                                                                                                         </w:t>
      </w:r>
      <w:r w:rsidR="006C3239" w:rsidRPr="00AE01F1">
        <w:rPr>
          <w:color w:val="auto"/>
        </w:rPr>
        <w:t xml:space="preserve">                               </w:t>
      </w:r>
    </w:p>
    <w:p w:rsidR="00597ADB" w:rsidRPr="00AE01F1" w:rsidRDefault="00597ADB" w:rsidP="00707181">
      <w:pPr>
        <w:ind w:firstLine="567"/>
        <w:rPr>
          <w:color w:val="auto"/>
        </w:rPr>
      </w:pPr>
      <w:r w:rsidRPr="00AE01F1">
        <w:rPr>
          <w:color w:val="auto"/>
        </w:rPr>
        <w:t>2013. “Чешки музичари у Београду: Странци или не?.” У</w:t>
      </w:r>
      <w:r w:rsidRPr="00AE01F1">
        <w:rPr>
          <w:i/>
          <w:color w:val="auto"/>
        </w:rPr>
        <w:t xml:space="preserve"> Knjiga saopštenja sa naučne konferencije „Stranci u Beogradu“ XVIII i XIX veka, održane 15−16. oktobra 2012. u Beogradu</w:t>
      </w:r>
      <w:r w:rsidR="00B31F6D" w:rsidRPr="00AE01F1">
        <w:rPr>
          <w:color w:val="auto"/>
        </w:rPr>
        <w:t xml:space="preserve">, </w:t>
      </w:r>
      <w:r w:rsidR="00B31F6D" w:rsidRPr="00AE01F1">
        <w:rPr>
          <w:color w:val="auto"/>
          <w:lang w:val="en-GB"/>
        </w:rPr>
        <w:t>u</w:t>
      </w:r>
      <w:r w:rsidRPr="00AE01F1">
        <w:rPr>
          <w:color w:val="auto"/>
        </w:rPr>
        <w:t xml:space="preserve">redili Haris Dajč i Maja Vasiljević, </w:t>
      </w:r>
      <w:r w:rsidRPr="00AE01F1">
        <w:rPr>
          <w:iCs/>
          <w:color w:val="auto"/>
        </w:rPr>
        <w:t xml:space="preserve">12−13. </w:t>
      </w:r>
      <w:r w:rsidRPr="00AE01F1">
        <w:rPr>
          <w:color w:val="auto"/>
        </w:rPr>
        <w:t>Beograd: Naučno društvo za istoriju zdravstvene kulture: Istraživački centar za nauke i umetnosti</w:t>
      </w:r>
      <w:r w:rsidR="00C023F0" w:rsidRPr="00AE01F1">
        <w:rPr>
          <w:color w:val="auto"/>
        </w:rPr>
        <w:t>.</w:t>
      </w:r>
      <w:r w:rsidR="00707181" w:rsidRPr="00AE01F1">
        <w:rPr>
          <w:color w:val="auto"/>
        </w:rPr>
        <w:t xml:space="preserve"> </w:t>
      </w:r>
      <w:r w:rsidR="00C023F0" w:rsidRPr="00AE01F1">
        <w:rPr>
          <w:color w:val="auto"/>
        </w:rPr>
        <w:t>ISBN 978-86-88813-04-4 (NDIZK)</w:t>
      </w:r>
      <w:r w:rsidR="00495F0C" w:rsidRPr="00AE01F1">
        <w:rPr>
          <w:color w:val="auto"/>
        </w:rPr>
        <w:t xml:space="preserve">    </w:t>
      </w:r>
      <w:r w:rsidR="00B31F6D" w:rsidRPr="00AE01F1">
        <w:rPr>
          <w:color w:val="auto"/>
        </w:rPr>
        <w:t xml:space="preserve">                                                            </w:t>
      </w:r>
      <w:r w:rsidR="00FB4D12" w:rsidRPr="00AE01F1">
        <w:rPr>
          <w:color w:val="auto"/>
        </w:rPr>
        <w:t xml:space="preserve">   </w:t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B31F6D" w:rsidRPr="00AE01F1">
        <w:rPr>
          <w:color w:val="auto"/>
        </w:rPr>
        <w:t>(М66)</w:t>
      </w:r>
      <w:r w:rsidRPr="00AE01F1">
        <w:rPr>
          <w:color w:val="auto"/>
        </w:rPr>
        <w:t xml:space="preserve"> </w:t>
      </w:r>
      <w:r w:rsidR="00C023F0" w:rsidRPr="00AE01F1">
        <w:rPr>
          <w:color w:val="auto"/>
        </w:rPr>
        <w:t xml:space="preserve">                                                                      </w:t>
      </w:r>
      <w:r w:rsidR="00B31F6D" w:rsidRPr="00AE01F1">
        <w:rPr>
          <w:color w:val="auto"/>
        </w:rPr>
        <w:t xml:space="preserve">     </w:t>
      </w:r>
    </w:p>
    <w:p w:rsidR="00597ADB" w:rsidRPr="00AE01F1" w:rsidRDefault="00113BC8" w:rsidP="00FB4D12">
      <w:pPr>
        <w:ind w:firstLine="567"/>
        <w:rPr>
          <w:color w:val="auto"/>
        </w:rPr>
      </w:pPr>
      <w:r w:rsidRPr="00AE01F1">
        <w:rPr>
          <w:color w:val="auto"/>
        </w:rPr>
        <w:t xml:space="preserve">2011. „Intercultural relations between Tito’s Yugoslavia and Kekkonen’s Finland.” У </w:t>
      </w:r>
      <w:r w:rsidRPr="00AE01F1">
        <w:rPr>
          <w:i/>
          <w:iCs/>
          <w:color w:val="auto"/>
        </w:rPr>
        <w:t>Challenging t</w:t>
      </w:r>
      <w:r w:rsidR="00EC734B" w:rsidRPr="00AE01F1">
        <w:rPr>
          <w:i/>
          <w:iCs/>
          <w:color w:val="auto"/>
        </w:rPr>
        <w:t>he shadow of the Iron Curtain: Book of Abstracts</w:t>
      </w:r>
      <w:r w:rsidRPr="00AE01F1">
        <w:rPr>
          <w:i/>
          <w:iCs/>
          <w:color w:val="auto"/>
        </w:rPr>
        <w:t>/International Conference on the Cold War, Belgrade, 25-26th October 2011</w:t>
      </w:r>
      <w:r w:rsidRPr="00AE01F1">
        <w:rPr>
          <w:color w:val="auto"/>
        </w:rPr>
        <w:t xml:space="preserve">, edited by Haris Dajč and Maja Vasiljević. Belgrade: Scientific Society for the History of Health Culture: NBI Research Centre for Humanities and Art, 2013. ISBN 978-86-88813-01-3 </w:t>
      </w:r>
      <w:r w:rsidR="00597ADB" w:rsidRPr="00AE01F1">
        <w:rPr>
          <w:color w:val="auto"/>
        </w:rPr>
        <w:t xml:space="preserve">     </w:t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FB4D12" w:rsidRPr="00AE01F1">
        <w:rPr>
          <w:color w:val="auto"/>
        </w:rPr>
        <w:tab/>
      </w:r>
      <w:r w:rsidR="00707181" w:rsidRPr="00AE01F1">
        <w:rPr>
          <w:color w:val="auto"/>
        </w:rPr>
        <w:t>(M34)</w:t>
      </w:r>
      <w:r w:rsidR="00597ADB" w:rsidRPr="00AE01F1">
        <w:rPr>
          <w:color w:val="auto"/>
        </w:rPr>
        <w:t xml:space="preserve">                           </w:t>
      </w:r>
      <w:r w:rsidR="00FB4D12" w:rsidRPr="00AE01F1">
        <w:rPr>
          <w:color w:val="auto"/>
        </w:rPr>
        <w:t xml:space="preserve">              </w:t>
      </w:r>
    </w:p>
    <w:p w:rsidR="00FB4D12" w:rsidRPr="00AE01F1" w:rsidRDefault="00597ADB" w:rsidP="00FB4D12">
      <w:pPr>
        <w:ind w:firstLine="567"/>
        <w:rPr>
          <w:color w:val="auto"/>
          <w:lang w:eastAsia="en-GB"/>
        </w:rPr>
      </w:pPr>
      <w:r w:rsidRPr="00AE01F1">
        <w:rPr>
          <w:rFonts w:eastAsia="TimesNewRoman"/>
          <w:color w:val="auto"/>
        </w:rPr>
        <w:t xml:space="preserve">2010. </w:t>
      </w:r>
      <w:r w:rsidRPr="00AE01F1">
        <w:rPr>
          <w:color w:val="auto"/>
          <w:lang w:eastAsia="en-GB"/>
        </w:rPr>
        <w:t xml:space="preserve">"How Film Music becomes a Music Object?." </w:t>
      </w:r>
      <w:r w:rsidR="00B31F6D" w:rsidRPr="00AE01F1">
        <w:rPr>
          <w:color w:val="auto"/>
          <w:lang w:eastAsia="en-GB"/>
        </w:rPr>
        <w:t xml:space="preserve">У </w:t>
      </w:r>
      <w:r w:rsidRPr="00AE01F1">
        <w:rPr>
          <w:i/>
          <w:iCs/>
          <w:color w:val="auto"/>
          <w:lang w:eastAsia="en-GB"/>
        </w:rPr>
        <w:t>Glasba in njeni referenčni sistemi:povzetki predavanj = Music and its referential systems: summaries/Tretja mednarodna konferenca Oddelka za muzikologijo in Slovenskega muzikološkega društva,</w:t>
      </w:r>
      <w:r w:rsidRPr="00AE01F1">
        <w:rPr>
          <w:color w:val="auto"/>
          <w:lang w:eastAsia="en-GB"/>
        </w:rPr>
        <w:t xml:space="preserve"> ed. Tjasa Ribizel, 38-39. Ljubljana: Znanstvena založba Filozofske fakultete. ISBN 978-961-237-353-5    </w:t>
      </w:r>
      <w:r w:rsidR="00EC734B" w:rsidRPr="00AE01F1">
        <w:rPr>
          <w:color w:val="auto"/>
          <w:lang w:eastAsia="en-GB"/>
        </w:rPr>
        <w:t xml:space="preserve">         </w:t>
      </w:r>
      <w:r w:rsidR="00442A2B" w:rsidRPr="00AE01F1">
        <w:rPr>
          <w:color w:val="auto"/>
          <w:lang w:eastAsia="en-GB"/>
        </w:rPr>
        <w:t xml:space="preserve"> </w:t>
      </w:r>
      <w:r w:rsidR="00B31F6D" w:rsidRPr="00AE01F1">
        <w:rPr>
          <w:color w:val="auto"/>
          <w:lang w:eastAsia="en-GB"/>
        </w:rPr>
        <w:t xml:space="preserve">                                            </w:t>
      </w:r>
      <w:r w:rsidR="00707181" w:rsidRPr="00AE01F1">
        <w:rPr>
          <w:color w:val="auto"/>
          <w:lang w:eastAsia="en-GB"/>
        </w:rPr>
        <w:t xml:space="preserve">                 </w:t>
      </w:r>
    </w:p>
    <w:p w:rsidR="00113BC8" w:rsidRPr="00AE01F1" w:rsidRDefault="00FB4D12" w:rsidP="00FB4D12">
      <w:pPr>
        <w:ind w:firstLine="567"/>
        <w:rPr>
          <w:color w:val="auto"/>
          <w:lang w:eastAsia="en-GB"/>
        </w:rPr>
      </w:pP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Pr="00AE01F1">
        <w:rPr>
          <w:color w:val="auto"/>
          <w:lang w:eastAsia="en-GB"/>
        </w:rPr>
        <w:tab/>
      </w:r>
      <w:r w:rsidR="00EC734B" w:rsidRPr="00AE01F1">
        <w:rPr>
          <w:color w:val="auto"/>
          <w:lang w:eastAsia="en-GB"/>
        </w:rPr>
        <w:t>(М34)</w:t>
      </w:r>
      <w:r w:rsidR="00597ADB" w:rsidRPr="00AE01F1">
        <w:rPr>
          <w:color w:val="auto"/>
          <w:lang w:eastAsia="en-GB"/>
        </w:rPr>
        <w:t xml:space="preserve">                                                                                      </w:t>
      </w:r>
    </w:p>
    <w:p w:rsidR="001776D1" w:rsidRPr="00AE01F1" w:rsidRDefault="001776D1" w:rsidP="00A67B03">
      <w:pPr>
        <w:ind w:firstLine="567"/>
        <w:rPr>
          <w:b/>
          <w:bCs w:val="0"/>
          <w:color w:val="auto"/>
        </w:rPr>
      </w:pPr>
    </w:p>
    <w:p w:rsidR="00FB4D12" w:rsidRPr="00AE01F1" w:rsidRDefault="00FB4D12" w:rsidP="00A67B03">
      <w:pPr>
        <w:ind w:firstLine="567"/>
        <w:rPr>
          <w:b/>
          <w:bCs w:val="0"/>
          <w:color w:val="auto"/>
        </w:rPr>
      </w:pPr>
    </w:p>
    <w:p w:rsidR="00D13C4C" w:rsidRPr="00AE01F1" w:rsidRDefault="00D13C4C" w:rsidP="00A67B03">
      <w:pPr>
        <w:ind w:firstLine="567"/>
        <w:rPr>
          <w:b/>
          <w:bCs w:val="0"/>
          <w:color w:val="auto"/>
        </w:rPr>
      </w:pPr>
      <w:r w:rsidRPr="00AE01F1">
        <w:rPr>
          <w:b/>
          <w:bCs w:val="0"/>
          <w:color w:val="auto"/>
        </w:rPr>
        <w:t>Предмет и циљ дисертације</w:t>
      </w:r>
    </w:p>
    <w:p w:rsidR="001776D1" w:rsidRPr="00AE01F1" w:rsidRDefault="001776D1" w:rsidP="00A67B03">
      <w:pPr>
        <w:tabs>
          <w:tab w:val="left" w:pos="540"/>
        </w:tabs>
        <w:ind w:firstLine="567"/>
        <w:rPr>
          <w:color w:val="auto"/>
        </w:rPr>
      </w:pPr>
    </w:p>
    <w:p w:rsidR="00281122" w:rsidRPr="00AE01F1" w:rsidRDefault="006040F4" w:rsidP="00A67B03">
      <w:pPr>
        <w:tabs>
          <w:tab w:val="left" w:pos="540"/>
        </w:tabs>
        <w:ind w:firstLine="567"/>
        <w:rPr>
          <w:color w:val="auto"/>
        </w:rPr>
      </w:pPr>
      <w:r w:rsidRPr="00AE01F1">
        <w:rPr>
          <w:color w:val="auto"/>
        </w:rPr>
        <w:t xml:space="preserve">Предмет ове дисертације јесте </w:t>
      </w:r>
      <w:r w:rsidR="001D1CA7" w:rsidRPr="00AE01F1">
        <w:rPr>
          <w:color w:val="auto"/>
        </w:rPr>
        <w:t xml:space="preserve">друштвени </w:t>
      </w:r>
      <w:r w:rsidRPr="00AE01F1">
        <w:rPr>
          <w:color w:val="auto"/>
        </w:rPr>
        <w:t xml:space="preserve">положај и третман музичара </w:t>
      </w:r>
      <w:r w:rsidR="00217A8E" w:rsidRPr="00AE01F1">
        <w:rPr>
          <w:color w:val="auto"/>
        </w:rPr>
        <w:t>у Бе</w:t>
      </w:r>
      <w:r w:rsidRPr="00AE01F1">
        <w:rPr>
          <w:color w:val="auto"/>
        </w:rPr>
        <w:t xml:space="preserve">ограду у време немачке окупације у Другом светском рату. Самим тим, кандидаткиња посебну пажњу усмерава на музичке и музичко-сценске институције у којима су </w:t>
      </w:r>
      <w:r w:rsidR="00281122" w:rsidRPr="00AE01F1">
        <w:rPr>
          <w:color w:val="auto"/>
        </w:rPr>
        <w:t xml:space="preserve">обављали </w:t>
      </w:r>
      <w:r w:rsidRPr="00AE01F1">
        <w:rPr>
          <w:color w:val="auto"/>
        </w:rPr>
        <w:t>служб</w:t>
      </w:r>
      <w:r w:rsidR="00281122" w:rsidRPr="00AE01F1">
        <w:rPr>
          <w:color w:val="auto"/>
        </w:rPr>
        <w:t>у</w:t>
      </w:r>
      <w:r w:rsidRPr="00AE01F1">
        <w:rPr>
          <w:color w:val="auto"/>
        </w:rPr>
        <w:t>, као и политичке институције</w:t>
      </w:r>
      <w:r w:rsidR="00281122" w:rsidRPr="00AE01F1">
        <w:rPr>
          <w:color w:val="auto"/>
        </w:rPr>
        <w:t xml:space="preserve"> које су са њима биле у вези</w:t>
      </w:r>
      <w:r w:rsidRPr="00AE01F1">
        <w:rPr>
          <w:color w:val="auto"/>
        </w:rPr>
        <w:t xml:space="preserve">. </w:t>
      </w:r>
      <w:r w:rsidR="00281122" w:rsidRPr="00AE01F1">
        <w:rPr>
          <w:color w:val="auto"/>
        </w:rPr>
        <w:t>Кандидаткиња анализира положај и третман</w:t>
      </w:r>
      <w:r w:rsidR="00217A8E" w:rsidRPr="00AE01F1">
        <w:rPr>
          <w:color w:val="auto"/>
        </w:rPr>
        <w:t xml:space="preserve"> музичар</w:t>
      </w:r>
      <w:r w:rsidR="00281122" w:rsidRPr="00AE01F1">
        <w:rPr>
          <w:color w:val="auto"/>
        </w:rPr>
        <w:t>а</w:t>
      </w:r>
      <w:r w:rsidR="00217A8E" w:rsidRPr="00AE01F1">
        <w:rPr>
          <w:color w:val="auto"/>
        </w:rPr>
        <w:t xml:space="preserve"> фокусира</w:t>
      </w:r>
      <w:r w:rsidR="00281122" w:rsidRPr="00AE01F1">
        <w:rPr>
          <w:color w:val="auto"/>
        </w:rPr>
        <w:t>јући се</w:t>
      </w:r>
      <w:r w:rsidR="00217A8E" w:rsidRPr="00AE01F1">
        <w:rPr>
          <w:color w:val="auto"/>
        </w:rPr>
        <w:t xml:space="preserve"> на следеће четири најзначајније институције у којима су били ангажов</w:t>
      </w:r>
      <w:r w:rsidR="006473D7" w:rsidRPr="00AE01F1">
        <w:rPr>
          <w:color w:val="auto"/>
        </w:rPr>
        <w:t>a</w:t>
      </w:r>
      <w:r w:rsidR="00217A8E" w:rsidRPr="00AE01F1">
        <w:rPr>
          <w:color w:val="auto"/>
        </w:rPr>
        <w:t xml:space="preserve">ни музичари: Опера и балет </w:t>
      </w:r>
      <w:r w:rsidR="006473D7" w:rsidRPr="00AE01F1">
        <w:rPr>
          <w:color w:val="auto"/>
        </w:rPr>
        <w:t>Српског народног позориш</w:t>
      </w:r>
      <w:r w:rsidR="00217A8E" w:rsidRPr="00AE01F1">
        <w:rPr>
          <w:color w:val="auto"/>
        </w:rPr>
        <w:t>та, Коларчева задужбина са Коларчевим универзитетом, Државна муз</w:t>
      </w:r>
      <w:r w:rsidR="006473D7" w:rsidRPr="00AE01F1">
        <w:rPr>
          <w:color w:val="auto"/>
        </w:rPr>
        <w:t xml:space="preserve">ичка академија </w:t>
      </w:r>
      <w:r w:rsidR="00217A8E" w:rsidRPr="00AE01F1">
        <w:rPr>
          <w:color w:val="auto"/>
        </w:rPr>
        <w:t xml:space="preserve">и Војнички радио Београд. </w:t>
      </w:r>
      <w:r w:rsidR="00281122" w:rsidRPr="00AE01F1">
        <w:rPr>
          <w:color w:val="auto"/>
        </w:rPr>
        <w:t>У к</w:t>
      </w:r>
      <w:r w:rsidRPr="00AE01F1">
        <w:rPr>
          <w:color w:val="auto"/>
        </w:rPr>
        <w:t>орпус</w:t>
      </w:r>
      <w:r w:rsidR="00281122" w:rsidRPr="00AE01F1">
        <w:rPr>
          <w:color w:val="auto"/>
        </w:rPr>
        <w:t>у</w:t>
      </w:r>
      <w:r w:rsidRPr="00AE01F1">
        <w:rPr>
          <w:color w:val="auto"/>
        </w:rPr>
        <w:t xml:space="preserve"> релација музичара и власти оличених у немачком окупационом апарату и колаборационој „Влади народног спаса“ под управом Милана Ђ. Недића, кандидаткиња </w:t>
      </w:r>
      <w:r w:rsidR="00281122" w:rsidRPr="00AE01F1">
        <w:rPr>
          <w:color w:val="auto"/>
        </w:rPr>
        <w:t>настоји да уочи</w:t>
      </w:r>
      <w:r w:rsidRPr="00AE01F1">
        <w:rPr>
          <w:color w:val="auto"/>
        </w:rPr>
        <w:t xml:space="preserve"> тип</w:t>
      </w:r>
      <w:r w:rsidR="00281122" w:rsidRPr="00AE01F1">
        <w:rPr>
          <w:color w:val="auto"/>
        </w:rPr>
        <w:t>ске</w:t>
      </w:r>
      <w:r w:rsidRPr="00AE01F1">
        <w:rPr>
          <w:color w:val="auto"/>
        </w:rPr>
        <w:t xml:space="preserve"> однос</w:t>
      </w:r>
      <w:r w:rsidR="00281122" w:rsidRPr="00AE01F1">
        <w:rPr>
          <w:color w:val="auto"/>
        </w:rPr>
        <w:t>е</w:t>
      </w:r>
      <w:r w:rsidRPr="00AE01F1">
        <w:rPr>
          <w:color w:val="auto"/>
        </w:rPr>
        <w:t xml:space="preserve"> и </w:t>
      </w:r>
      <w:r w:rsidR="00281122" w:rsidRPr="00AE01F1">
        <w:rPr>
          <w:color w:val="auto"/>
        </w:rPr>
        <w:t>проникне у</w:t>
      </w:r>
      <w:r w:rsidRPr="00AE01F1">
        <w:rPr>
          <w:color w:val="auto"/>
        </w:rPr>
        <w:t xml:space="preserve"> дискурзивн</w:t>
      </w:r>
      <w:r w:rsidR="00281122" w:rsidRPr="00AE01F1">
        <w:rPr>
          <w:color w:val="auto"/>
        </w:rPr>
        <w:t>е</w:t>
      </w:r>
      <w:r w:rsidRPr="00AE01F1">
        <w:rPr>
          <w:color w:val="auto"/>
        </w:rPr>
        <w:t xml:space="preserve"> и практичн</w:t>
      </w:r>
      <w:r w:rsidR="00281122" w:rsidRPr="00AE01F1">
        <w:rPr>
          <w:color w:val="auto"/>
        </w:rPr>
        <w:t>е</w:t>
      </w:r>
      <w:r w:rsidRPr="00AE01F1">
        <w:rPr>
          <w:color w:val="auto"/>
        </w:rPr>
        <w:t xml:space="preserve"> разлог</w:t>
      </w:r>
      <w:r w:rsidR="00281122" w:rsidRPr="00AE01F1">
        <w:rPr>
          <w:color w:val="auto"/>
        </w:rPr>
        <w:t>е</w:t>
      </w:r>
      <w:r w:rsidRPr="00AE01F1">
        <w:rPr>
          <w:color w:val="auto"/>
        </w:rPr>
        <w:t xml:space="preserve"> којима су се руководили. </w:t>
      </w:r>
    </w:p>
    <w:p w:rsidR="006040F4" w:rsidRPr="00AE01F1" w:rsidRDefault="00281122" w:rsidP="00A67B03">
      <w:pPr>
        <w:tabs>
          <w:tab w:val="left" w:pos="540"/>
        </w:tabs>
        <w:ind w:firstLine="567"/>
        <w:rPr>
          <w:color w:val="auto"/>
        </w:rPr>
      </w:pPr>
      <w:r w:rsidRPr="00AE01F1">
        <w:rPr>
          <w:color w:val="auto"/>
        </w:rPr>
        <w:lastRenderedPageBreak/>
        <w:t>Ц</w:t>
      </w:r>
      <w:r w:rsidR="006040F4" w:rsidRPr="00AE01F1">
        <w:rPr>
          <w:color w:val="auto"/>
        </w:rPr>
        <w:t xml:space="preserve">иљ докторске дисертације је да објасни </w:t>
      </w:r>
      <w:r w:rsidRPr="00AE01F1">
        <w:rPr>
          <w:color w:val="auto"/>
        </w:rPr>
        <w:t>сложену мрежу односа</w:t>
      </w:r>
      <w:r w:rsidR="006040F4" w:rsidRPr="00AE01F1">
        <w:rPr>
          <w:color w:val="auto"/>
        </w:rPr>
        <w:t xml:space="preserve"> националсоцијалистичке</w:t>
      </w:r>
      <w:r w:rsidRPr="00AE01F1">
        <w:rPr>
          <w:color w:val="auto"/>
        </w:rPr>
        <w:t xml:space="preserve"> (</w:t>
      </w:r>
      <w:r w:rsidR="006040F4" w:rsidRPr="00AE01F1">
        <w:rPr>
          <w:color w:val="auto"/>
        </w:rPr>
        <w:t>окупационе</w:t>
      </w:r>
      <w:r w:rsidRPr="00AE01F1">
        <w:rPr>
          <w:color w:val="auto"/>
        </w:rPr>
        <w:t>)</w:t>
      </w:r>
      <w:r w:rsidR="006040F4" w:rsidRPr="00AE01F1">
        <w:rPr>
          <w:color w:val="auto"/>
        </w:rPr>
        <w:t xml:space="preserve"> и </w:t>
      </w:r>
      <w:r w:rsidRPr="00AE01F1">
        <w:rPr>
          <w:color w:val="auto"/>
        </w:rPr>
        <w:t>колаборационистичке (</w:t>
      </w:r>
      <w:r w:rsidR="006040F4" w:rsidRPr="00AE01F1">
        <w:rPr>
          <w:color w:val="auto"/>
        </w:rPr>
        <w:t>локалне</w:t>
      </w:r>
      <w:r w:rsidRPr="00AE01F1">
        <w:rPr>
          <w:color w:val="auto"/>
        </w:rPr>
        <w:t>)</w:t>
      </w:r>
      <w:r w:rsidR="006040F4" w:rsidRPr="00AE01F1">
        <w:rPr>
          <w:color w:val="auto"/>
        </w:rPr>
        <w:t xml:space="preserve"> </w:t>
      </w:r>
      <w:r w:rsidR="006040F4" w:rsidRPr="00AE01F1">
        <w:rPr>
          <w:i/>
          <w:color w:val="auto"/>
        </w:rPr>
        <w:t>биополитике</w:t>
      </w:r>
      <w:r w:rsidRPr="00AE01F1">
        <w:rPr>
          <w:color w:val="auto"/>
        </w:rPr>
        <w:t xml:space="preserve"> која је одређивала </w:t>
      </w:r>
      <w:r w:rsidR="001D1CA7" w:rsidRPr="00AE01F1">
        <w:rPr>
          <w:color w:val="auto"/>
        </w:rPr>
        <w:t xml:space="preserve">друштвени </w:t>
      </w:r>
      <w:r w:rsidRPr="00AE01F1">
        <w:rPr>
          <w:color w:val="auto"/>
        </w:rPr>
        <w:t>положај и третман музичара</w:t>
      </w:r>
      <w:r w:rsidR="00217A8E" w:rsidRPr="00AE01F1">
        <w:rPr>
          <w:color w:val="auto"/>
        </w:rPr>
        <w:t xml:space="preserve">. </w:t>
      </w:r>
      <w:r w:rsidR="002B5C26" w:rsidRPr="00AE01F1">
        <w:rPr>
          <w:color w:val="auto"/>
        </w:rPr>
        <w:t>Т</w:t>
      </w:r>
      <w:r w:rsidRPr="00AE01F1">
        <w:rPr>
          <w:color w:val="auto"/>
        </w:rPr>
        <w:t>ај циљ оствар</w:t>
      </w:r>
      <w:r w:rsidR="002B5C26" w:rsidRPr="00AE01F1">
        <w:rPr>
          <w:color w:val="auto"/>
        </w:rPr>
        <w:t>ен је</w:t>
      </w:r>
      <w:r w:rsidR="00217A8E" w:rsidRPr="00AE01F1">
        <w:rPr>
          <w:color w:val="auto"/>
        </w:rPr>
        <w:t xml:space="preserve"> анализ</w:t>
      </w:r>
      <w:r w:rsidRPr="00AE01F1">
        <w:rPr>
          <w:color w:val="auto"/>
        </w:rPr>
        <w:t>ом</w:t>
      </w:r>
      <w:r w:rsidR="00217A8E" w:rsidRPr="00AE01F1">
        <w:rPr>
          <w:color w:val="auto"/>
        </w:rPr>
        <w:t xml:space="preserve"> како </w:t>
      </w:r>
      <w:r w:rsidR="006040F4" w:rsidRPr="00AE01F1">
        <w:rPr>
          <w:color w:val="auto"/>
        </w:rPr>
        <w:t>хипотетички</w:t>
      </w:r>
      <w:r w:rsidR="00217A8E" w:rsidRPr="00AE01F1">
        <w:rPr>
          <w:color w:val="auto"/>
        </w:rPr>
        <w:t>х</w:t>
      </w:r>
      <w:r w:rsidR="006040F4" w:rsidRPr="00AE01F1">
        <w:rPr>
          <w:color w:val="auto"/>
        </w:rPr>
        <w:t xml:space="preserve"> </w:t>
      </w:r>
      <w:r w:rsidR="00217A8E" w:rsidRPr="00AE01F1">
        <w:rPr>
          <w:color w:val="auto"/>
        </w:rPr>
        <w:t xml:space="preserve">биополитичких стратегија у датом периоду које су </w:t>
      </w:r>
      <w:r w:rsidRPr="00AE01F1">
        <w:rPr>
          <w:color w:val="auto"/>
        </w:rPr>
        <w:t xml:space="preserve">биле </w:t>
      </w:r>
      <w:r w:rsidR="00217A8E" w:rsidRPr="00AE01F1">
        <w:rPr>
          <w:color w:val="auto"/>
        </w:rPr>
        <w:t xml:space="preserve">само дискурзивно </w:t>
      </w:r>
      <w:r w:rsidRPr="00AE01F1">
        <w:rPr>
          <w:color w:val="auto"/>
        </w:rPr>
        <w:t>назначе</w:t>
      </w:r>
      <w:r w:rsidR="00217A8E" w:rsidRPr="00AE01F1">
        <w:rPr>
          <w:color w:val="auto"/>
        </w:rPr>
        <w:t>не, тако и конкретн</w:t>
      </w:r>
      <w:r w:rsidR="002B5C26" w:rsidRPr="00AE01F1">
        <w:rPr>
          <w:color w:val="auto"/>
        </w:rPr>
        <w:t>их,</w:t>
      </w:r>
      <w:r w:rsidR="00217A8E" w:rsidRPr="00AE01F1">
        <w:rPr>
          <w:color w:val="auto"/>
        </w:rPr>
        <w:t xml:space="preserve"> практично спроведе</w:t>
      </w:r>
      <w:r w:rsidR="006C3239" w:rsidRPr="00AE01F1">
        <w:rPr>
          <w:color w:val="auto"/>
        </w:rPr>
        <w:t>н</w:t>
      </w:r>
      <w:r w:rsidR="002B5C26" w:rsidRPr="00AE01F1">
        <w:rPr>
          <w:color w:val="auto"/>
        </w:rPr>
        <w:t>их</w:t>
      </w:r>
      <w:r w:rsidR="006C3239" w:rsidRPr="00AE01F1">
        <w:rPr>
          <w:color w:val="auto"/>
        </w:rPr>
        <w:t xml:space="preserve"> биополити</w:t>
      </w:r>
      <w:r w:rsidR="002B5C26" w:rsidRPr="00AE01F1">
        <w:rPr>
          <w:color w:val="auto"/>
        </w:rPr>
        <w:t>чких мера</w:t>
      </w:r>
      <w:r w:rsidR="006C3239" w:rsidRPr="00AE01F1">
        <w:rPr>
          <w:color w:val="auto"/>
        </w:rPr>
        <w:t xml:space="preserve">. У </w:t>
      </w:r>
      <w:r w:rsidR="002B5C26" w:rsidRPr="00AE01F1">
        <w:rPr>
          <w:color w:val="auto"/>
        </w:rPr>
        <w:t>одређењу саме биополитике она полази од</w:t>
      </w:r>
      <w:r w:rsidR="006C3239" w:rsidRPr="00AE01F1">
        <w:rPr>
          <w:color w:val="auto"/>
        </w:rPr>
        <w:t xml:space="preserve"> </w:t>
      </w:r>
      <w:r w:rsidR="002B5C26" w:rsidRPr="00AE01F1">
        <w:rPr>
          <w:color w:val="auto"/>
        </w:rPr>
        <w:t>теорије</w:t>
      </w:r>
      <w:r w:rsidR="00217A8E" w:rsidRPr="00AE01F1">
        <w:rPr>
          <w:color w:val="auto"/>
        </w:rPr>
        <w:t xml:space="preserve"> </w:t>
      </w:r>
      <w:r w:rsidR="002B5C26" w:rsidRPr="00AE01F1">
        <w:rPr>
          <w:i/>
          <w:iCs/>
          <w:color w:val="auto"/>
        </w:rPr>
        <w:t xml:space="preserve">историјске релационе биополитике </w:t>
      </w:r>
      <w:r w:rsidR="00217A8E" w:rsidRPr="00AE01F1">
        <w:rPr>
          <w:color w:val="auto"/>
        </w:rPr>
        <w:t>француског филозофа Мишела Фукоа (Michel Foucault)</w:t>
      </w:r>
      <w:r w:rsidR="002B5C26" w:rsidRPr="00AE01F1">
        <w:rPr>
          <w:color w:val="auto"/>
        </w:rPr>
        <w:t xml:space="preserve"> и</w:t>
      </w:r>
      <w:r w:rsidR="00217A8E" w:rsidRPr="00AE01F1">
        <w:rPr>
          <w:color w:val="auto"/>
        </w:rPr>
        <w:t xml:space="preserve"> </w:t>
      </w:r>
      <w:r w:rsidR="002B5C26" w:rsidRPr="00AE01F1">
        <w:rPr>
          <w:color w:val="auto"/>
        </w:rPr>
        <w:t>д</w:t>
      </w:r>
      <w:r w:rsidR="00217A8E" w:rsidRPr="00AE01F1">
        <w:rPr>
          <w:color w:val="auto"/>
        </w:rPr>
        <w:t xml:space="preserve">ефинише и прати </w:t>
      </w:r>
      <w:r w:rsidR="002B5C26" w:rsidRPr="00AE01F1">
        <w:rPr>
          <w:color w:val="auto"/>
        </w:rPr>
        <w:t>је евидентирајући</w:t>
      </w:r>
      <w:r w:rsidR="00217A8E" w:rsidRPr="00AE01F1">
        <w:rPr>
          <w:color w:val="auto"/>
        </w:rPr>
        <w:t xml:space="preserve"> одговарајућ</w:t>
      </w:r>
      <w:r w:rsidR="002B5C26" w:rsidRPr="00AE01F1">
        <w:rPr>
          <w:color w:val="auto"/>
        </w:rPr>
        <w:t>е</w:t>
      </w:r>
      <w:r w:rsidR="00217A8E" w:rsidRPr="00AE01F1">
        <w:rPr>
          <w:color w:val="auto"/>
        </w:rPr>
        <w:t xml:space="preserve"> расистичк</w:t>
      </w:r>
      <w:r w:rsidR="002B5C26" w:rsidRPr="00AE01F1">
        <w:rPr>
          <w:color w:val="auto"/>
        </w:rPr>
        <w:t>е</w:t>
      </w:r>
      <w:r w:rsidR="00217A8E" w:rsidRPr="00AE01F1">
        <w:rPr>
          <w:color w:val="auto"/>
        </w:rPr>
        <w:t xml:space="preserve"> дискурс</w:t>
      </w:r>
      <w:r w:rsidR="002B5C26" w:rsidRPr="00AE01F1">
        <w:rPr>
          <w:color w:val="auto"/>
        </w:rPr>
        <w:t>е</w:t>
      </w:r>
      <w:r w:rsidR="00217A8E" w:rsidRPr="00AE01F1">
        <w:rPr>
          <w:color w:val="auto"/>
        </w:rPr>
        <w:t xml:space="preserve"> и мреже дисциплинарних и регулационих механизама који се преплићу у друштвеноисторијском контексту окупираног Београда.  </w:t>
      </w:r>
    </w:p>
    <w:p w:rsidR="00217A8E" w:rsidRPr="00AE01F1" w:rsidRDefault="00217A8E" w:rsidP="00A67B03">
      <w:pPr>
        <w:ind w:firstLine="567"/>
        <w:rPr>
          <w:color w:val="auto"/>
        </w:rPr>
      </w:pPr>
    </w:p>
    <w:p w:rsidR="00217A8E" w:rsidRPr="00AE01F1" w:rsidRDefault="00217A8E" w:rsidP="00A67B03">
      <w:pPr>
        <w:ind w:firstLine="567"/>
        <w:rPr>
          <w:b/>
          <w:bCs w:val="0"/>
          <w:color w:val="auto"/>
        </w:rPr>
      </w:pPr>
    </w:p>
    <w:p w:rsidR="00217A8E" w:rsidRPr="00AE01F1" w:rsidRDefault="00D13C4C" w:rsidP="00A67B03">
      <w:pPr>
        <w:ind w:firstLine="567"/>
        <w:rPr>
          <w:b/>
          <w:bCs w:val="0"/>
          <w:color w:val="auto"/>
          <w:lang w:val="ru-RU"/>
        </w:rPr>
      </w:pPr>
      <w:r w:rsidRPr="00AE01F1">
        <w:rPr>
          <w:b/>
          <w:bCs w:val="0"/>
          <w:color w:val="auto"/>
          <w:lang w:val="ru-RU"/>
        </w:rPr>
        <w:t>Садржај дисертације</w:t>
      </w:r>
    </w:p>
    <w:p w:rsidR="00A244A8" w:rsidRPr="00AE01F1" w:rsidRDefault="00A244A8" w:rsidP="00A67B03">
      <w:pPr>
        <w:tabs>
          <w:tab w:val="left" w:pos="540"/>
        </w:tabs>
        <w:ind w:firstLine="567"/>
        <w:rPr>
          <w:color w:val="auto"/>
        </w:rPr>
      </w:pPr>
      <w:r w:rsidRPr="00AE01F1">
        <w:rPr>
          <w:color w:val="auto"/>
        </w:rPr>
        <w:t xml:space="preserve"> </w:t>
      </w:r>
    </w:p>
    <w:p w:rsidR="00F13D26" w:rsidRPr="00AE01F1" w:rsidRDefault="00A244A8" w:rsidP="00FD3525">
      <w:pPr>
        <w:ind w:firstLine="567"/>
        <w:rPr>
          <w:rFonts w:ascii="Times New Roman" w:eastAsia="SimSun" w:hAnsi="Times New Roman"/>
          <w:color w:val="auto"/>
          <w:lang w:eastAsia="zh-CN"/>
        </w:rPr>
      </w:pPr>
      <w:r w:rsidRPr="00AE01F1">
        <w:rPr>
          <w:rFonts w:ascii="Times New Roman" w:eastAsia="SimSun" w:hAnsi="Times New Roman"/>
          <w:color w:val="auto"/>
          <w:lang w:eastAsia="zh-CN"/>
        </w:rPr>
        <w:t>Дисертацију Маје Васиљевић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чини пет сложених поглавља која су уоквирена </w:t>
      </w:r>
      <w:r w:rsidR="0077735F" w:rsidRPr="00AE01F1">
        <w:rPr>
          <w:rFonts w:ascii="Times New Roman" w:eastAsia="SimSun" w:hAnsi="Times New Roman"/>
          <w:i/>
          <w:iCs/>
          <w:color w:val="auto"/>
          <w:lang w:eastAsia="zh-CN"/>
        </w:rPr>
        <w:t>Предговором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, литературом 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и </w:t>
      </w:r>
      <w:r w:rsidR="00C34E28" w:rsidRPr="00AE01F1">
        <w:rPr>
          <w:rFonts w:ascii="Times New Roman" w:eastAsia="SimSun" w:hAnsi="Times New Roman"/>
          <w:color w:val="auto"/>
          <w:lang w:eastAsia="zh-CN"/>
        </w:rPr>
        <w:t xml:space="preserve">прилозима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>табелар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>ног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>тип</w:t>
      </w:r>
      <w:r w:rsidR="004A0908" w:rsidRPr="00AE01F1">
        <w:rPr>
          <w:rFonts w:ascii="Times New Roman" w:eastAsia="SimSun" w:hAnsi="Times New Roman"/>
          <w:color w:val="auto"/>
          <w:lang w:eastAsia="zh-CN"/>
        </w:rPr>
        <w:t>а</w:t>
      </w:r>
      <w:r w:rsidR="00C34E28" w:rsidRPr="00AE01F1">
        <w:rPr>
          <w:rFonts w:ascii="Times New Roman" w:eastAsia="SimSun" w:hAnsi="Times New Roman"/>
          <w:color w:val="auto"/>
          <w:lang w:eastAsia="zh-CN"/>
        </w:rPr>
        <w:t xml:space="preserve"> или визуелног материјала</w:t>
      </w:r>
      <w:r w:rsidR="004A0908" w:rsidRPr="00AE01F1">
        <w:rPr>
          <w:rFonts w:ascii="Times New Roman" w:eastAsia="SimSun" w:hAnsi="Times New Roman"/>
          <w:color w:val="auto"/>
          <w:lang w:eastAsia="zh-CN"/>
        </w:rPr>
        <w:t>, при чему је целокупни обим три стотине и четири странице текста.</w:t>
      </w:r>
      <w:r w:rsidR="003B49CC">
        <w:rPr>
          <w:rFonts w:ascii="Times New Roman" w:eastAsia="SimSun" w:hAnsi="Times New Roman"/>
          <w:color w:val="auto"/>
          <w:lang w:val="sl-SI" w:eastAsia="zh-CN"/>
        </w:rPr>
        <w:t xml:space="preserve"> </w:t>
      </w:r>
      <w:r w:rsidR="003B49CC">
        <w:rPr>
          <w:rFonts w:ascii="Times New Roman" w:eastAsia="SimSun" w:hAnsi="Times New Roman"/>
          <w:color w:val="auto"/>
          <w:lang w:eastAsia="zh-CN"/>
        </w:rPr>
        <w:t xml:space="preserve">У </w:t>
      </w:r>
      <w:r w:rsidR="0077735F" w:rsidRPr="00AE01F1">
        <w:rPr>
          <w:rFonts w:ascii="Times New Roman" w:eastAsia="SimSun" w:hAnsi="Times New Roman"/>
          <w:i/>
          <w:iCs/>
          <w:color w:val="auto"/>
          <w:lang w:eastAsia="zh-CN"/>
        </w:rPr>
        <w:t>Предговор</w:t>
      </w:r>
      <w:r w:rsidR="003B49CC">
        <w:rPr>
          <w:rFonts w:ascii="Times New Roman" w:eastAsia="SimSun" w:hAnsi="Times New Roman"/>
          <w:i/>
          <w:iCs/>
          <w:color w:val="auto"/>
          <w:lang w:eastAsia="zh-CN"/>
        </w:rPr>
        <w:t>у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кандидаткиња излаже и лоцира свој 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>социолошки</w:t>
      </w:r>
      <w:r w:rsidR="004A0908" w:rsidRPr="00AE01F1">
        <w:rPr>
          <w:rFonts w:ascii="Times New Roman" w:eastAsia="SimSun" w:hAnsi="Times New Roman"/>
          <w:color w:val="auto"/>
          <w:lang w:eastAsia="zh-CN"/>
        </w:rPr>
        <w:t>,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 xml:space="preserve"> наспрам уобичајеног историјског</w:t>
      </w:r>
      <w:r w:rsidR="004A0908" w:rsidRPr="00AE01F1">
        <w:rPr>
          <w:rFonts w:ascii="Times New Roman" w:eastAsia="SimSun" w:hAnsi="Times New Roman"/>
          <w:color w:val="auto"/>
          <w:lang w:eastAsia="zh-CN"/>
        </w:rPr>
        <w:t xml:space="preserve"> приступа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холокаусту, затим 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 xml:space="preserve">указује на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>сложене дисциплинарне проблеме своје докторске дисертациј</w:t>
      </w:r>
      <w:r w:rsidR="00217A8E" w:rsidRPr="00AE01F1">
        <w:rPr>
          <w:rFonts w:ascii="Times New Roman" w:eastAsia="SimSun" w:hAnsi="Times New Roman"/>
          <w:color w:val="auto"/>
          <w:lang w:eastAsia="zh-CN"/>
        </w:rPr>
        <w:t>е,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3B49CC">
        <w:rPr>
          <w:rFonts w:ascii="Times New Roman" w:eastAsia="SimSun" w:hAnsi="Times New Roman"/>
          <w:color w:val="auto"/>
          <w:lang w:eastAsia="zh-CN"/>
        </w:rPr>
        <w:t>да би напослетку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>и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зл</w:t>
      </w:r>
      <w:r w:rsidR="003B49CC">
        <w:rPr>
          <w:rFonts w:ascii="Times New Roman" w:eastAsia="SimSun" w:hAnsi="Times New Roman"/>
          <w:color w:val="auto"/>
          <w:lang w:eastAsia="zh-CN"/>
        </w:rPr>
        <w:t>ожила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>предмет и циљев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којима се руководила приликом израде.</w:t>
      </w:r>
      <w:r w:rsidR="00FD3525" w:rsidRPr="00AE01F1">
        <w:rPr>
          <w:rFonts w:ascii="Times New Roman" w:eastAsia="SimSun" w:hAnsi="Times New Roman"/>
          <w:color w:val="auto"/>
          <w:lang w:eastAsia="zh-CN"/>
        </w:rPr>
        <w:t xml:space="preserve"> Так</w:t>
      </w:r>
      <w:r w:rsidR="00FD3525" w:rsidRPr="00AE01F1">
        <w:rPr>
          <w:rFonts w:ascii="Times New Roman" w:eastAsia="SimSun" w:hAnsi="Times New Roman"/>
          <w:color w:val="auto"/>
          <w:lang w:val="en-GB" w:eastAsia="zh-CN"/>
        </w:rPr>
        <w:t>o</w:t>
      </w:r>
      <w:r w:rsidR="00FD3525" w:rsidRPr="00AE01F1">
        <w:rPr>
          <w:rFonts w:ascii="Times New Roman" w:eastAsia="SimSun" w:hAnsi="Times New Roman"/>
          <w:color w:val="auto"/>
          <w:lang w:eastAsia="zh-CN"/>
        </w:rPr>
        <w:t xml:space="preserve">ђе, 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>на трагу уважене америчке историчарке Џоан Скот Валаш (</w:t>
      </w:r>
      <w:r w:rsidR="00A66E46" w:rsidRPr="00AE01F1">
        <w:rPr>
          <w:rFonts w:ascii="Times New Roman" w:eastAsia="SimSun" w:hAnsi="Times New Roman"/>
          <w:color w:val="auto"/>
          <w:lang w:val="en-GB" w:eastAsia="zh-CN"/>
        </w:rPr>
        <w:t>Joan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A66E46" w:rsidRPr="00AE01F1">
        <w:rPr>
          <w:rFonts w:ascii="Times New Roman" w:eastAsia="SimSun" w:hAnsi="Times New Roman"/>
          <w:color w:val="auto"/>
          <w:lang w:val="en-GB" w:eastAsia="zh-CN"/>
        </w:rPr>
        <w:t>Scott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A66E46" w:rsidRPr="00AE01F1">
        <w:rPr>
          <w:rFonts w:ascii="Times New Roman" w:eastAsia="SimSun" w:hAnsi="Times New Roman"/>
          <w:color w:val="auto"/>
          <w:lang w:val="en-GB" w:eastAsia="zh-CN"/>
        </w:rPr>
        <w:t>Wallach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>)</w:t>
      </w:r>
      <w:r w:rsidR="00A66E46" w:rsidRPr="00AE01F1">
        <w:rPr>
          <w:rFonts w:ascii="Times New Roman" w:eastAsia="SimSun" w:hAnsi="Times New Roman"/>
          <w:color w:val="auto"/>
          <w:lang w:val="sl-SI" w:eastAsia="zh-CN"/>
        </w:rPr>
        <w:t>,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3B49CC">
        <w:rPr>
          <w:rFonts w:ascii="Times New Roman" w:eastAsia="SimSun" w:hAnsi="Times New Roman"/>
          <w:color w:val="auto"/>
          <w:lang w:eastAsia="zh-CN"/>
        </w:rPr>
        <w:t>он</w:t>
      </w:r>
      <w:r w:rsidR="00FD3525" w:rsidRPr="00AE01F1">
        <w:rPr>
          <w:rFonts w:ascii="Times New Roman" w:eastAsia="SimSun" w:hAnsi="Times New Roman"/>
          <w:color w:val="auto"/>
          <w:lang w:eastAsia="zh-CN"/>
        </w:rPr>
        <w:t xml:space="preserve">а потенцира особеност истраживања музичара и музичких пракси у време ратних конфликта као нетипичан за доминантмо „мушку историју“ рата. </w:t>
      </w:r>
      <w:r w:rsidR="0077735F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</w:p>
    <w:p w:rsidR="006473D7" w:rsidRPr="00AE01F1" w:rsidRDefault="0077735F" w:rsidP="006473D7">
      <w:pPr>
        <w:ind w:firstLine="567"/>
        <w:rPr>
          <w:color w:val="auto"/>
        </w:rPr>
      </w:pPr>
      <w:r w:rsidRPr="00AE01F1">
        <w:rPr>
          <w:rFonts w:ascii="Times New Roman" w:eastAsia="SimSun" w:hAnsi="Times New Roman"/>
          <w:color w:val="auto"/>
          <w:lang w:eastAsia="zh-CN"/>
        </w:rPr>
        <w:t xml:space="preserve">Следи сложено троделно </w:t>
      </w:r>
      <w:r w:rsidR="00F13D26" w:rsidRPr="00AE01F1">
        <w:rPr>
          <w:rFonts w:ascii="Times New Roman" w:eastAsia="SimSun" w:hAnsi="Times New Roman"/>
          <w:i/>
          <w:iCs/>
          <w:color w:val="auto"/>
          <w:lang w:eastAsia="zh-CN"/>
        </w:rPr>
        <w:t xml:space="preserve">уводно </w:t>
      </w:r>
      <w:r w:rsidRPr="00AE01F1">
        <w:rPr>
          <w:rFonts w:ascii="Times New Roman" w:eastAsia="SimSun" w:hAnsi="Times New Roman"/>
          <w:i/>
          <w:iCs/>
          <w:color w:val="auto"/>
          <w:lang w:eastAsia="zh-CN"/>
        </w:rPr>
        <w:t>поглавље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у коме се излажу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 тео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ри</w:t>
      </w:r>
      <w:r w:rsidRPr="00AE01F1">
        <w:rPr>
          <w:rFonts w:ascii="Times New Roman" w:eastAsia="SimSun" w:hAnsi="Times New Roman"/>
          <w:color w:val="auto"/>
          <w:lang w:eastAsia="zh-CN"/>
        </w:rPr>
        <w:t>ј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с</w:t>
      </w:r>
      <w:r w:rsidRPr="00AE01F1">
        <w:rPr>
          <w:rFonts w:ascii="Times New Roman" w:eastAsia="SimSun" w:hAnsi="Times New Roman"/>
          <w:color w:val="auto"/>
          <w:lang w:eastAsia="zh-CN"/>
        </w:rPr>
        <w:t>ке поставке ове дисертације.</w:t>
      </w:r>
      <w:r w:rsidR="00A244A8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Pr="00AE01F1">
        <w:rPr>
          <w:rFonts w:ascii="Times New Roman" w:eastAsia="SimSun" w:hAnsi="Times New Roman"/>
          <w:color w:val="auto"/>
          <w:lang w:eastAsia="zh-CN"/>
        </w:rPr>
        <w:t>На</w:t>
      </w:r>
      <w:r w:rsidR="000F465D" w:rsidRPr="00AE01F1">
        <w:rPr>
          <w:rFonts w:ascii="Times New Roman" w:eastAsia="SimSun" w:hAnsi="Times New Roman"/>
          <w:color w:val="auto"/>
          <w:lang w:eastAsia="zh-CN"/>
        </w:rPr>
        <w:t xml:space="preserve">јпре се критички 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анализира досадашња литература </w:t>
      </w:r>
      <w:r w:rsidR="000F465D" w:rsidRPr="00AE01F1">
        <w:rPr>
          <w:rFonts w:ascii="Times New Roman" w:eastAsia="SimSun" w:hAnsi="Times New Roman"/>
          <w:color w:val="auto"/>
          <w:lang w:eastAsia="zh-CN"/>
        </w:rPr>
        <w:t xml:space="preserve">и приступи </w:t>
      </w:r>
      <w:r w:rsidRPr="00AE01F1">
        <w:rPr>
          <w:rFonts w:ascii="Times New Roman" w:eastAsia="SimSun" w:hAnsi="Times New Roman"/>
          <w:color w:val="auto"/>
          <w:lang w:eastAsia="zh-CN"/>
        </w:rPr>
        <w:t>музици и холокаусту</w:t>
      </w:r>
      <w:r w:rsidR="000F465D" w:rsidRPr="00AE01F1">
        <w:rPr>
          <w:rFonts w:ascii="Times New Roman" w:eastAsia="SimSun" w:hAnsi="Times New Roman"/>
          <w:color w:val="auto"/>
          <w:lang w:eastAsia="zh-CN"/>
        </w:rPr>
        <w:t xml:space="preserve">, при чему </w:t>
      </w:r>
      <w:r w:rsidRPr="00AE01F1">
        <w:rPr>
          <w:rFonts w:ascii="Times New Roman" w:eastAsia="SimSun" w:hAnsi="Times New Roman"/>
          <w:color w:val="auto"/>
          <w:lang w:eastAsia="zh-CN"/>
        </w:rPr>
        <w:t>ка</w:t>
      </w:r>
      <w:r w:rsidR="005F3FA2" w:rsidRPr="00AE01F1">
        <w:rPr>
          <w:rFonts w:ascii="Times New Roman" w:eastAsia="SimSun" w:hAnsi="Times New Roman"/>
          <w:color w:val="auto"/>
          <w:lang w:eastAsia="zh-CN"/>
        </w:rPr>
        <w:t>н</w:t>
      </w:r>
      <w:r w:rsidRPr="00AE01F1">
        <w:rPr>
          <w:rFonts w:ascii="Times New Roman" w:eastAsia="SimSun" w:hAnsi="Times New Roman"/>
          <w:color w:val="auto"/>
          <w:lang w:eastAsia="zh-CN"/>
        </w:rPr>
        <w:t>дидаткиња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,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 и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змеђу осталог,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указује и </w:t>
      </w:r>
      <w:r w:rsidRPr="00AE01F1">
        <w:rPr>
          <w:rFonts w:ascii="Times New Roman" w:eastAsia="SimSun" w:hAnsi="Times New Roman"/>
          <w:color w:val="auto"/>
          <w:lang w:eastAsia="zh-CN"/>
        </w:rPr>
        <w:t>на значајно надовезивање на</w:t>
      </w:r>
      <w:r w:rsidR="000F465D" w:rsidRPr="00AE01F1">
        <w:rPr>
          <w:rFonts w:ascii="Times New Roman" w:eastAsia="SimSun" w:hAnsi="Times New Roman"/>
          <w:color w:val="auto"/>
          <w:lang w:eastAsia="zh-CN"/>
        </w:rPr>
        <w:t xml:space="preserve"> свој мастер рад из социологије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као предисторију промишљања проблем</w:t>
      </w:r>
      <w:r w:rsidR="00FD3525" w:rsidRPr="00AE01F1">
        <w:rPr>
          <w:rFonts w:ascii="Times New Roman" w:eastAsia="SimSun" w:hAnsi="Times New Roman"/>
          <w:color w:val="auto"/>
          <w:lang w:eastAsia="zh-CN"/>
        </w:rPr>
        <w:t>а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тике коју ће разрадити у овој дисертацији</w:t>
      </w:r>
      <w:r w:rsidR="000F465D" w:rsidRPr="00AE01F1">
        <w:rPr>
          <w:rFonts w:ascii="Times New Roman" w:eastAsia="SimSun" w:hAnsi="Times New Roman"/>
          <w:color w:val="auto"/>
          <w:lang w:eastAsia="zh-CN"/>
        </w:rPr>
        <w:t xml:space="preserve">.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Н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а овом месту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 xml:space="preserve">она образлаже потребу да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тем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и своје дисертације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приступи не само са становишта социологије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,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 xml:space="preserve">већ и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историј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ске науке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и музикологиј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.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У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друго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м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потпоглављ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у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кандидаткиња пажљиво наводи и критички образлаже стање постојећих извора и литературе који су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 xml:space="preserve">јој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послужили у изради дисертације. Овај сегмент,</w:t>
      </w:r>
      <w:r w:rsidR="00FD3525" w:rsidRPr="00AE01F1">
        <w:rPr>
          <w:rFonts w:ascii="Times New Roman" w:eastAsia="SimSun" w:hAnsi="Times New Roman"/>
          <w:color w:val="auto"/>
          <w:lang w:eastAsia="zh-CN"/>
        </w:rPr>
        <w:t xml:space="preserve"> својим детаљним лоцирањем како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>широког опсега историјске и музиколошке ли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>тературе које сежу од послератни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х 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па све до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рецентних издања, тако и архивских фондова и периодике, чини се 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нарочито 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корисним за будуће истраживаче овог периода будући да сабира на једном месту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написе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о Другом светском рату </w:t>
      </w:r>
      <w:r w:rsidR="009B5DE9" w:rsidRPr="00AE01F1">
        <w:rPr>
          <w:rFonts w:ascii="Times New Roman" w:eastAsia="SimSun" w:hAnsi="Times New Roman"/>
          <w:color w:val="auto"/>
          <w:lang w:eastAsia="zh-CN"/>
        </w:rPr>
        <w:t>из области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културе, политике и историје. 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>На основу обимне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>историјске грађе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 и литературе, које су репрезентативне за одабрану тему, кандидаткиња 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>својим налазима жели да подупре фундаменталнију тезу коју заступа: наиме,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 да </w:t>
      </w:r>
      <w:r w:rsidR="00291C90" w:rsidRPr="00AE01F1">
        <w:rPr>
          <w:rFonts w:ascii="Times New Roman" w:eastAsia="SimSun" w:hAnsi="Times New Roman"/>
          <w:i/>
          <w:iCs/>
          <w:color w:val="auto"/>
          <w:lang w:eastAsia="zh-CN"/>
        </w:rPr>
        <w:t xml:space="preserve">у </w:t>
      </w:r>
      <w:r w:rsidR="00291C90" w:rsidRPr="00AE01F1">
        <w:rPr>
          <w:rFonts w:ascii="Times New Roman" w:eastAsia="SimSun" w:hAnsi="Times New Roman"/>
          <w:color w:val="auto"/>
          <w:lang w:eastAsia="zh-CN"/>
        </w:rPr>
        <w:t>окупираном Београду 1941</w:t>
      </w:r>
      <w:r w:rsidR="00291C90" w:rsidRPr="00AE01F1">
        <w:rPr>
          <w:rFonts w:ascii="Times New Roman" w:eastAsia="SimSun" w:hAnsi="Times New Roman"/>
          <w:color w:val="auto"/>
          <w:lang w:eastAsia="zh-CN"/>
        </w:rPr>
        <w:sym w:font="Symbol" w:char="F02D"/>
      </w:r>
      <w:r w:rsidR="00291C90" w:rsidRPr="00AE01F1">
        <w:rPr>
          <w:rFonts w:ascii="Times New Roman" w:eastAsia="SimSun" w:hAnsi="Times New Roman"/>
          <w:color w:val="auto"/>
          <w:lang w:eastAsia="zh-CN"/>
        </w:rPr>
        <w:t xml:space="preserve">1944. </w:t>
      </w:r>
      <w:r w:rsidR="004C7295" w:rsidRPr="00AE01F1">
        <w:rPr>
          <w:rFonts w:ascii="Times New Roman" w:eastAsia="SimSun" w:hAnsi="Times New Roman"/>
          <w:i/>
          <w:iCs/>
          <w:color w:val="auto"/>
          <w:lang w:eastAsia="zh-CN"/>
        </w:rPr>
        <w:t xml:space="preserve">није било </w:t>
      </w:r>
      <w:r w:rsidR="00291C90" w:rsidRPr="00AE01F1">
        <w:rPr>
          <w:rFonts w:ascii="Times New Roman" w:eastAsia="SimSun" w:hAnsi="Times New Roman"/>
          <w:i/>
          <w:iCs/>
          <w:color w:val="auto"/>
          <w:lang w:eastAsia="zh-CN"/>
        </w:rPr>
        <w:t>области</w:t>
      </w:r>
      <w:r w:rsidR="004C7295" w:rsidRPr="00AE01F1">
        <w:rPr>
          <w:rFonts w:ascii="Times New Roman" w:eastAsia="SimSun" w:hAnsi="Times New Roman"/>
          <w:i/>
          <w:iCs/>
          <w:color w:val="auto"/>
          <w:lang w:eastAsia="zh-CN"/>
        </w:rPr>
        <w:t xml:space="preserve"> културног живота </w:t>
      </w:r>
      <w:r w:rsidR="00291C90" w:rsidRPr="00AE01F1">
        <w:rPr>
          <w:rFonts w:ascii="Times New Roman" w:eastAsia="SimSun" w:hAnsi="Times New Roman"/>
          <w:i/>
          <w:iCs/>
          <w:color w:val="auto"/>
          <w:lang w:eastAsia="zh-CN"/>
        </w:rPr>
        <w:t>којом су аутономно руко</w:t>
      </w:r>
      <w:r w:rsidR="00A66E46" w:rsidRPr="00AE01F1">
        <w:rPr>
          <w:rFonts w:ascii="Times New Roman" w:eastAsia="SimSun" w:hAnsi="Times New Roman"/>
          <w:i/>
          <w:iCs/>
          <w:color w:val="auto"/>
          <w:lang w:eastAsia="zh-CN"/>
        </w:rPr>
        <w:t>водили колаборационисти</w:t>
      </w:r>
      <w:r w:rsidR="00A66E46" w:rsidRPr="00AE01F1">
        <w:rPr>
          <w:rFonts w:ascii="Times New Roman" w:eastAsia="SimSun" w:hAnsi="Times New Roman"/>
          <w:color w:val="auto"/>
          <w:lang w:eastAsia="zh-CN"/>
        </w:rPr>
        <w:t xml:space="preserve">, 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већ да је </w:t>
      </w:r>
      <w:r w:rsidR="00291C90" w:rsidRPr="00AE01F1">
        <w:rPr>
          <w:rFonts w:ascii="Times New Roman" w:eastAsia="SimSun" w:hAnsi="Times New Roman"/>
          <w:color w:val="auto"/>
          <w:lang w:eastAsia="zh-CN"/>
        </w:rPr>
        <w:t>он у целости био поље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291C90" w:rsidRPr="00AE01F1">
        <w:rPr>
          <w:rFonts w:ascii="Times New Roman" w:eastAsia="SimSun" w:hAnsi="Times New Roman"/>
          <w:color w:val="auto"/>
          <w:lang w:eastAsia="zh-CN"/>
        </w:rPr>
        <w:t>интеракције</w:t>
      </w:r>
      <w:r w:rsidR="004C7295" w:rsidRPr="00AE01F1">
        <w:rPr>
          <w:rFonts w:ascii="Times New Roman" w:eastAsia="SimSun" w:hAnsi="Times New Roman"/>
          <w:color w:val="auto"/>
          <w:lang w:eastAsia="zh-CN"/>
        </w:rPr>
        <w:t xml:space="preserve"> окупационог и колаборациониог апарата са континуираном доминацијом Немаца. </w:t>
      </w:r>
      <w:r w:rsidR="005D0684" w:rsidRPr="00AE01F1">
        <w:rPr>
          <w:rFonts w:ascii="Times New Roman" w:eastAsia="SimSun" w:hAnsi="Times New Roman"/>
          <w:i/>
          <w:iCs/>
          <w:color w:val="auto"/>
          <w:lang w:eastAsia="zh-CN"/>
        </w:rPr>
        <w:t>Уводно поглавље</w:t>
      </w:r>
      <w:r w:rsidR="005D0684" w:rsidRPr="00AE01F1">
        <w:rPr>
          <w:rFonts w:ascii="Times New Roman" w:eastAsia="SimSun" w:hAnsi="Times New Roman"/>
          <w:color w:val="auto"/>
          <w:lang w:eastAsia="zh-CN"/>
        </w:rPr>
        <w:t xml:space="preserve"> заокружује потпоглавље </w:t>
      </w:r>
      <w:r w:rsidR="00F13D26" w:rsidRPr="00AE01F1">
        <w:rPr>
          <w:rFonts w:ascii="Times New Roman" w:eastAsia="SimSun" w:hAnsi="Times New Roman"/>
          <w:color w:val="auto"/>
          <w:lang w:eastAsia="zh-CN"/>
        </w:rPr>
        <w:t xml:space="preserve">о Фукоовом знању и приступу истраживању </w:t>
      </w:r>
      <w:r w:rsidR="005D0684" w:rsidRPr="00AE01F1">
        <w:rPr>
          <w:color w:val="auto"/>
        </w:rPr>
        <w:t>чиме кандидаткиња коначно дефинише и свој однос према Фукоу, и елементе фукоовског у свом раду, али и по</w:t>
      </w:r>
      <w:r w:rsidR="006C3239" w:rsidRPr="00AE01F1">
        <w:rPr>
          <w:color w:val="auto"/>
        </w:rPr>
        <w:t>ставља полазне хипотезе на који</w:t>
      </w:r>
      <w:r w:rsidR="005D0684" w:rsidRPr="00AE01F1">
        <w:rPr>
          <w:color w:val="auto"/>
        </w:rPr>
        <w:t>м</w:t>
      </w:r>
      <w:r w:rsidR="006C3239" w:rsidRPr="00AE01F1">
        <w:rPr>
          <w:color w:val="auto"/>
        </w:rPr>
        <w:t>а</w:t>
      </w:r>
      <w:r w:rsidR="005D0684" w:rsidRPr="00AE01F1">
        <w:rPr>
          <w:color w:val="auto"/>
        </w:rPr>
        <w:t xml:space="preserve"> ће се даље спроводити интерпретација у овој дисертацији. </w:t>
      </w:r>
      <w:r w:rsidR="009D40E4" w:rsidRPr="00AE01F1">
        <w:rPr>
          <w:color w:val="auto"/>
        </w:rPr>
        <w:t xml:space="preserve">У складу са одабраним предметом и прелиминарним сазнањима, кандидаткиња </w:t>
      </w:r>
      <w:r w:rsidR="00291C90" w:rsidRPr="00AE01F1">
        <w:rPr>
          <w:color w:val="auto"/>
        </w:rPr>
        <w:t>се посебно ослања на две</w:t>
      </w:r>
      <w:r w:rsidR="009D40E4" w:rsidRPr="00AE01F1">
        <w:rPr>
          <w:color w:val="auto"/>
        </w:rPr>
        <w:t xml:space="preserve"> Фукоов</w:t>
      </w:r>
      <w:r w:rsidR="00291C90" w:rsidRPr="00AE01F1">
        <w:rPr>
          <w:color w:val="auto"/>
        </w:rPr>
        <w:t>е</w:t>
      </w:r>
      <w:r w:rsidR="000F5AC0" w:rsidRPr="00AE01F1">
        <w:rPr>
          <w:color w:val="auto"/>
        </w:rPr>
        <w:t xml:space="preserve"> студије. Прва од њих је</w:t>
      </w:r>
      <w:r w:rsidR="009D40E4" w:rsidRPr="00AE01F1">
        <w:rPr>
          <w:color w:val="auto"/>
        </w:rPr>
        <w:t xml:space="preserve"> </w:t>
      </w:r>
      <w:r w:rsidR="00291C90" w:rsidRPr="00AE01F1">
        <w:rPr>
          <w:color w:val="auto"/>
        </w:rPr>
        <w:t xml:space="preserve">збирка публикованих предавања на Колеж де Франсу из 1976. под насловом </w:t>
      </w:r>
      <w:r w:rsidR="000F5AC0" w:rsidRPr="00AE01F1">
        <w:rPr>
          <w:i/>
          <w:color w:val="auto"/>
        </w:rPr>
        <w:t>Треба бранити друштво</w:t>
      </w:r>
      <w:r w:rsidR="009D40E4" w:rsidRPr="00AE01F1">
        <w:rPr>
          <w:color w:val="auto"/>
        </w:rPr>
        <w:t xml:space="preserve"> (</w:t>
      </w:r>
      <w:r w:rsidR="009D40E4" w:rsidRPr="00AE01F1">
        <w:rPr>
          <w:i/>
          <w:color w:val="auto"/>
          <w:shd w:val="clear" w:color="auto" w:fill="FFFFFF"/>
        </w:rPr>
        <w:t>Il faut défendre la société</w:t>
      </w:r>
      <w:r w:rsidR="009D40E4" w:rsidRPr="00AE01F1">
        <w:rPr>
          <w:color w:val="auto"/>
        </w:rPr>
        <w:t>)</w:t>
      </w:r>
      <w:r w:rsidR="000F5AC0" w:rsidRPr="00AE01F1">
        <w:rPr>
          <w:color w:val="auto"/>
        </w:rPr>
        <w:t xml:space="preserve">, у којој су дефинисани дисциплинарни и регулациони механизми као типови технологије власти </w:t>
      </w:r>
      <w:r w:rsidR="00291C90" w:rsidRPr="00AE01F1">
        <w:rPr>
          <w:color w:val="auto"/>
        </w:rPr>
        <w:lastRenderedPageBreak/>
        <w:t>и која</w:t>
      </w:r>
      <w:r w:rsidR="000F5AC0" w:rsidRPr="00AE01F1">
        <w:rPr>
          <w:color w:val="auto"/>
        </w:rPr>
        <w:t xml:space="preserve"> садржи и једину </w:t>
      </w:r>
      <w:r w:rsidR="00291C90" w:rsidRPr="00AE01F1">
        <w:rPr>
          <w:color w:val="auto"/>
        </w:rPr>
        <w:t xml:space="preserve">важну </w:t>
      </w:r>
      <w:r w:rsidR="000F5AC0" w:rsidRPr="00AE01F1">
        <w:rPr>
          <w:color w:val="auto"/>
        </w:rPr>
        <w:t xml:space="preserve">Фукоову расправу </w:t>
      </w:r>
      <w:r w:rsidR="00291C90" w:rsidRPr="00AE01F1">
        <w:rPr>
          <w:color w:val="auto"/>
        </w:rPr>
        <w:t xml:space="preserve">о </w:t>
      </w:r>
      <w:r w:rsidR="000F5AC0" w:rsidRPr="00AE01F1">
        <w:rPr>
          <w:color w:val="auto"/>
        </w:rPr>
        <w:t>рат</w:t>
      </w:r>
      <w:r w:rsidR="00291C90" w:rsidRPr="00AE01F1">
        <w:rPr>
          <w:color w:val="auto"/>
        </w:rPr>
        <w:t>у</w:t>
      </w:r>
      <w:r w:rsidR="000F5AC0" w:rsidRPr="00AE01F1">
        <w:rPr>
          <w:color w:val="auto"/>
        </w:rPr>
        <w:t xml:space="preserve"> и </w:t>
      </w:r>
      <w:r w:rsidR="000F5AC0" w:rsidRPr="00AE01F1">
        <w:rPr>
          <w:i/>
          <w:iCs/>
          <w:color w:val="auto"/>
        </w:rPr>
        <w:t>државно</w:t>
      </w:r>
      <w:r w:rsidR="00291C90" w:rsidRPr="00AE01F1">
        <w:rPr>
          <w:i/>
          <w:iCs/>
          <w:color w:val="auto"/>
        </w:rPr>
        <w:t>м</w:t>
      </w:r>
      <w:r w:rsidR="000F5AC0" w:rsidRPr="00AE01F1">
        <w:rPr>
          <w:i/>
          <w:iCs/>
          <w:color w:val="auto"/>
        </w:rPr>
        <w:t xml:space="preserve"> расизм</w:t>
      </w:r>
      <w:r w:rsidR="00291C90" w:rsidRPr="00AE01F1">
        <w:rPr>
          <w:i/>
          <w:iCs/>
          <w:color w:val="auto"/>
        </w:rPr>
        <w:t>у</w:t>
      </w:r>
      <w:r w:rsidR="000F5AC0" w:rsidRPr="00AE01F1">
        <w:rPr>
          <w:color w:val="auto"/>
        </w:rPr>
        <w:t xml:space="preserve">. Друга </w:t>
      </w:r>
      <w:r w:rsidR="00291C90" w:rsidRPr="00AE01F1">
        <w:rPr>
          <w:color w:val="auto"/>
        </w:rPr>
        <w:t xml:space="preserve">Фукоова </w:t>
      </w:r>
      <w:r w:rsidR="000F5AC0" w:rsidRPr="00AE01F1">
        <w:rPr>
          <w:color w:val="auto"/>
        </w:rPr>
        <w:t xml:space="preserve">студија значајна за </w:t>
      </w:r>
      <w:r w:rsidR="00291C90" w:rsidRPr="00AE01F1">
        <w:rPr>
          <w:color w:val="auto"/>
        </w:rPr>
        <w:t>теоријско профилисање ове</w:t>
      </w:r>
      <w:r w:rsidR="000F5AC0" w:rsidRPr="00AE01F1">
        <w:rPr>
          <w:color w:val="auto"/>
        </w:rPr>
        <w:t xml:space="preserve"> дисертациј</w:t>
      </w:r>
      <w:r w:rsidR="00291C90" w:rsidRPr="00AE01F1">
        <w:rPr>
          <w:color w:val="auto"/>
        </w:rPr>
        <w:t>е</w:t>
      </w:r>
      <w:r w:rsidR="000F5AC0" w:rsidRPr="00AE01F1">
        <w:rPr>
          <w:color w:val="auto"/>
        </w:rPr>
        <w:t xml:space="preserve"> јесте </w:t>
      </w:r>
      <w:r w:rsidR="000F5AC0" w:rsidRPr="00AE01F1">
        <w:rPr>
          <w:i/>
          <w:iCs/>
          <w:color w:val="auto"/>
        </w:rPr>
        <w:t>Историја сексуалности</w:t>
      </w:r>
      <w:r w:rsidR="000F5AC0" w:rsidRPr="00AE01F1">
        <w:rPr>
          <w:color w:val="auto"/>
        </w:rPr>
        <w:t xml:space="preserve">, у чијем је првом тому </w:t>
      </w:r>
      <w:r w:rsidR="00291C90" w:rsidRPr="00AE01F1">
        <w:rPr>
          <w:color w:val="auto"/>
        </w:rPr>
        <w:t xml:space="preserve">(под насловом </w:t>
      </w:r>
      <w:r w:rsidR="000F5AC0" w:rsidRPr="00AE01F1">
        <w:rPr>
          <w:i/>
          <w:iCs/>
          <w:color w:val="auto"/>
        </w:rPr>
        <w:t>Воља за знањем</w:t>
      </w:r>
      <w:r w:rsidR="00291C90" w:rsidRPr="00AE01F1">
        <w:rPr>
          <w:iCs/>
          <w:color w:val="auto"/>
        </w:rPr>
        <w:t>)</w:t>
      </w:r>
      <w:r w:rsidR="000F5AC0" w:rsidRPr="00AE01F1">
        <w:rPr>
          <w:color w:val="auto"/>
        </w:rPr>
        <w:t xml:space="preserve"> дефинисана биополитика. Осим </w:t>
      </w:r>
      <w:r w:rsidR="00291C90" w:rsidRPr="00AE01F1">
        <w:rPr>
          <w:color w:val="auto"/>
        </w:rPr>
        <w:t>Фукоу</w:t>
      </w:r>
      <w:r w:rsidR="000F5AC0" w:rsidRPr="00AE01F1">
        <w:rPr>
          <w:color w:val="auto"/>
        </w:rPr>
        <w:t xml:space="preserve">, кандидаткиња значајну пажњу посвећује </w:t>
      </w:r>
      <w:r w:rsidR="00291C90" w:rsidRPr="00AE01F1">
        <w:rPr>
          <w:color w:val="auto"/>
        </w:rPr>
        <w:t>и Томасу Лемкеу (Thomas Lemke), с</w:t>
      </w:r>
      <w:r w:rsidR="000F5AC0" w:rsidRPr="00AE01F1">
        <w:rPr>
          <w:color w:val="auto"/>
        </w:rPr>
        <w:t>оциологу који је</w:t>
      </w:r>
      <w:r w:rsidR="00291C90" w:rsidRPr="00AE01F1">
        <w:rPr>
          <w:color w:val="auto"/>
        </w:rPr>
        <w:t xml:space="preserve"> по њеном мишљењу на најбољи могући начин</w:t>
      </w:r>
      <w:r w:rsidR="000F5AC0" w:rsidRPr="00AE01F1">
        <w:rPr>
          <w:color w:val="auto"/>
        </w:rPr>
        <w:t xml:space="preserve"> систематизовао биополитичке стратегије </w:t>
      </w:r>
      <w:r w:rsidR="00291C90" w:rsidRPr="00AE01F1">
        <w:rPr>
          <w:color w:val="auto"/>
        </w:rPr>
        <w:t>у</w:t>
      </w:r>
      <w:r w:rsidR="000F5AC0" w:rsidRPr="00AE01F1">
        <w:rPr>
          <w:color w:val="auto"/>
        </w:rPr>
        <w:t xml:space="preserve"> Фуков</w:t>
      </w:r>
      <w:r w:rsidR="00291C90" w:rsidRPr="00AE01F1">
        <w:rPr>
          <w:color w:val="auto"/>
        </w:rPr>
        <w:t>ој теорији</w:t>
      </w:r>
      <w:r w:rsidR="000F5AC0" w:rsidRPr="00AE01F1">
        <w:rPr>
          <w:color w:val="auto"/>
        </w:rPr>
        <w:t xml:space="preserve">. </w:t>
      </w:r>
      <w:r w:rsidR="0024132A" w:rsidRPr="00AE01F1">
        <w:rPr>
          <w:color w:val="auto"/>
        </w:rPr>
        <w:t xml:space="preserve">Такође, италијански филозофи Роберто Еспозито </w:t>
      </w:r>
      <w:r w:rsidR="00C34E28" w:rsidRPr="00AE01F1">
        <w:rPr>
          <w:color w:val="auto"/>
        </w:rPr>
        <w:t xml:space="preserve">(Roberto Esposito) </w:t>
      </w:r>
      <w:r w:rsidR="0024132A" w:rsidRPr="00AE01F1">
        <w:rPr>
          <w:color w:val="auto"/>
        </w:rPr>
        <w:t xml:space="preserve">и Ђорђо Агамбен </w:t>
      </w:r>
      <w:r w:rsidR="00C34E28" w:rsidRPr="00AE01F1">
        <w:rPr>
          <w:color w:val="auto"/>
        </w:rPr>
        <w:t xml:space="preserve">(Giorgio Agamben) </w:t>
      </w:r>
      <w:r w:rsidR="0024132A" w:rsidRPr="00AE01F1">
        <w:rPr>
          <w:color w:val="auto"/>
        </w:rPr>
        <w:t xml:space="preserve">са својим виђењем и тумачењем Фукоове биополитике, те особености нацистичке биополитике, налазе своје место у овој докторској дисертацији. </w:t>
      </w:r>
      <w:r w:rsidR="00FD3525" w:rsidRPr="00AE01F1">
        <w:rPr>
          <w:color w:val="auto"/>
        </w:rPr>
        <w:t xml:space="preserve"> </w:t>
      </w:r>
    </w:p>
    <w:p w:rsidR="0024132A" w:rsidRPr="00AE01F1" w:rsidRDefault="007E607D" w:rsidP="006473D7">
      <w:pPr>
        <w:ind w:firstLine="567"/>
        <w:rPr>
          <w:color w:val="auto"/>
        </w:rPr>
      </w:pPr>
      <w:r w:rsidRPr="00AE01F1">
        <w:rPr>
          <w:rFonts w:ascii="Times New Roman" w:eastAsia="SimSun" w:hAnsi="Times New Roman"/>
          <w:i/>
          <w:iCs/>
          <w:color w:val="auto"/>
          <w:lang w:eastAsia="zh-CN"/>
        </w:rPr>
        <w:t xml:space="preserve">Друго поглавље </w:t>
      </w:r>
      <w:r w:rsidR="006C3239" w:rsidRPr="00AE01F1">
        <w:rPr>
          <w:color w:val="auto"/>
        </w:rPr>
        <w:t xml:space="preserve">теоријски </w:t>
      </w:r>
      <w:r w:rsidR="00F13D26" w:rsidRPr="00AE01F1">
        <w:rPr>
          <w:color w:val="auto"/>
        </w:rPr>
        <w:t>је најсложеније</w:t>
      </w:r>
      <w:r w:rsidRPr="00AE01F1">
        <w:rPr>
          <w:color w:val="auto"/>
        </w:rPr>
        <w:t xml:space="preserve">. </w:t>
      </w:r>
      <w:r w:rsidR="009B5DE9" w:rsidRPr="00AE01F1">
        <w:rPr>
          <w:color w:val="auto"/>
        </w:rPr>
        <w:t>У њему</w:t>
      </w:r>
      <w:r w:rsidRPr="00AE01F1">
        <w:rPr>
          <w:color w:val="auto"/>
        </w:rPr>
        <w:t xml:space="preserve"> кандидаткиња пажљиво поставља границе између нацистичке биополитике у Трећем рајху (</w:t>
      </w:r>
      <w:r w:rsidRPr="00AE01F1">
        <w:rPr>
          <w:i/>
          <w:iCs/>
          <w:color w:val="auto"/>
        </w:rPr>
        <w:t>прво потпоглавље</w:t>
      </w:r>
      <w:r w:rsidRPr="00AE01F1">
        <w:rPr>
          <w:color w:val="auto"/>
        </w:rPr>
        <w:t>), затим нацистичке биополитике у локалном контексту окупираног Београда (</w:t>
      </w:r>
      <w:r w:rsidRPr="00AE01F1">
        <w:rPr>
          <w:i/>
          <w:iCs/>
          <w:color w:val="auto"/>
        </w:rPr>
        <w:t>друго потпоглавље</w:t>
      </w:r>
      <w:r w:rsidRPr="00AE01F1">
        <w:rPr>
          <w:color w:val="auto"/>
        </w:rPr>
        <w:t>) и најзад, визијâ „српске“ биополитичке регулације друштва коју је заговарао колаборациони апарат оличен у „Влади народног спаса“ (</w:t>
      </w:r>
      <w:r w:rsidRPr="00AE01F1">
        <w:rPr>
          <w:i/>
          <w:iCs/>
          <w:color w:val="auto"/>
        </w:rPr>
        <w:t>треће потпоглавље</w:t>
      </w:r>
      <w:r w:rsidRPr="00AE01F1">
        <w:rPr>
          <w:color w:val="auto"/>
        </w:rPr>
        <w:t xml:space="preserve">). Супротстављајући се честом поједностављивању нацистичког расистичког дискурса или поистовећивању положаја нпр. Јевреја и Рома, кандидаткиња </w:t>
      </w:r>
      <w:r w:rsidR="00BD2A28" w:rsidRPr="00AE01F1">
        <w:rPr>
          <w:color w:val="auto"/>
        </w:rPr>
        <w:t xml:space="preserve">прецизно </w:t>
      </w:r>
      <w:r w:rsidR="009B5DE9" w:rsidRPr="00AE01F1">
        <w:rPr>
          <w:color w:val="auto"/>
        </w:rPr>
        <w:t>дефинише</w:t>
      </w:r>
      <w:r w:rsidR="00BD2A28" w:rsidRPr="00AE01F1">
        <w:rPr>
          <w:color w:val="auto"/>
        </w:rPr>
        <w:t xml:space="preserve"> конкретне дисциплинарне мере </w:t>
      </w:r>
      <w:r w:rsidR="001D1CA7" w:rsidRPr="00AE01F1">
        <w:rPr>
          <w:color w:val="auto"/>
        </w:rPr>
        <w:t>инаугурисане</w:t>
      </w:r>
      <w:r w:rsidR="00BD2A28" w:rsidRPr="00AE01F1">
        <w:rPr>
          <w:color w:val="auto"/>
        </w:rPr>
        <w:t xml:space="preserve"> </w:t>
      </w:r>
      <w:r w:rsidR="001D1CA7" w:rsidRPr="00AE01F1">
        <w:rPr>
          <w:color w:val="auto"/>
        </w:rPr>
        <w:t>правн</w:t>
      </w:r>
      <w:r w:rsidR="00BD2A28" w:rsidRPr="00AE01F1">
        <w:rPr>
          <w:color w:val="auto"/>
        </w:rPr>
        <w:t>им прописима</w:t>
      </w:r>
      <w:r w:rsidR="00F13D26" w:rsidRPr="00AE01F1">
        <w:rPr>
          <w:color w:val="auto"/>
        </w:rPr>
        <w:t xml:space="preserve"> немачког Рајха</w:t>
      </w:r>
      <w:r w:rsidR="001D1CA7" w:rsidRPr="00AE01F1">
        <w:rPr>
          <w:color w:val="auto"/>
        </w:rPr>
        <w:t xml:space="preserve"> и успоставља</w:t>
      </w:r>
      <w:r w:rsidR="00F13D26" w:rsidRPr="00AE01F1">
        <w:rPr>
          <w:color w:val="auto"/>
        </w:rPr>
        <w:t xml:space="preserve"> </w:t>
      </w:r>
      <w:r w:rsidR="00BD2A28" w:rsidRPr="00AE01F1">
        <w:rPr>
          <w:color w:val="auto"/>
        </w:rPr>
        <w:t>хијерархиј</w:t>
      </w:r>
      <w:r w:rsidR="001D1CA7" w:rsidRPr="00AE01F1">
        <w:rPr>
          <w:color w:val="auto"/>
        </w:rPr>
        <w:t>у</w:t>
      </w:r>
      <w:r w:rsidR="00BD2A28" w:rsidRPr="00AE01F1">
        <w:rPr>
          <w:color w:val="auto"/>
        </w:rPr>
        <w:t xml:space="preserve"> и хронологиј</w:t>
      </w:r>
      <w:r w:rsidR="001D1CA7" w:rsidRPr="00AE01F1">
        <w:rPr>
          <w:color w:val="auto"/>
        </w:rPr>
        <w:t>у</w:t>
      </w:r>
      <w:r w:rsidR="00BD2A28" w:rsidRPr="00AE01F1">
        <w:rPr>
          <w:color w:val="auto"/>
        </w:rPr>
        <w:t xml:space="preserve"> делања актера и институција које су се бавиле спровођењем пракси изопштавања на бази постављене биополитике. </w:t>
      </w:r>
      <w:r w:rsidR="00AC6E71" w:rsidRPr="00AE01F1">
        <w:rPr>
          <w:color w:val="auto"/>
        </w:rPr>
        <w:t xml:space="preserve">Она притом </w:t>
      </w:r>
      <w:r w:rsidR="004C7295" w:rsidRPr="00AE01F1">
        <w:rPr>
          <w:color w:val="auto"/>
        </w:rPr>
        <w:t xml:space="preserve">прецизно </w:t>
      </w:r>
      <w:r w:rsidR="00AC6E71" w:rsidRPr="00AE01F1">
        <w:rPr>
          <w:color w:val="auto"/>
        </w:rPr>
        <w:t>наводи</w:t>
      </w:r>
      <w:r w:rsidR="00C34E28" w:rsidRPr="00AE01F1">
        <w:rPr>
          <w:color w:val="auto"/>
        </w:rPr>
        <w:t xml:space="preserve"> правн</w:t>
      </w:r>
      <w:r w:rsidR="00AC6E71" w:rsidRPr="00AE01F1">
        <w:rPr>
          <w:color w:val="auto"/>
        </w:rPr>
        <w:t>е</w:t>
      </w:r>
      <w:r w:rsidR="00C34E28" w:rsidRPr="00AE01F1">
        <w:rPr>
          <w:color w:val="auto"/>
        </w:rPr>
        <w:t xml:space="preserve"> </w:t>
      </w:r>
      <w:r w:rsidR="004C7295" w:rsidRPr="00AE01F1">
        <w:rPr>
          <w:color w:val="auto"/>
        </w:rPr>
        <w:t>оквир</w:t>
      </w:r>
      <w:r w:rsidR="00AC6E71" w:rsidRPr="00AE01F1">
        <w:rPr>
          <w:color w:val="auto"/>
        </w:rPr>
        <w:t>е у којима се њена анализа одвија (</w:t>
      </w:r>
      <w:r w:rsidR="00C34E28" w:rsidRPr="00AE01F1">
        <w:rPr>
          <w:color w:val="auto"/>
        </w:rPr>
        <w:t xml:space="preserve">најчешће </w:t>
      </w:r>
      <w:r w:rsidR="00AC6E71" w:rsidRPr="00AE01F1">
        <w:rPr>
          <w:color w:val="auto"/>
        </w:rPr>
        <w:t xml:space="preserve">су у питању </w:t>
      </w:r>
      <w:r w:rsidR="00C34E28" w:rsidRPr="00AE01F1">
        <w:rPr>
          <w:color w:val="auto"/>
        </w:rPr>
        <w:t xml:space="preserve">ванредно донети </w:t>
      </w:r>
      <w:r w:rsidR="00AC6E71" w:rsidRPr="00AE01F1">
        <w:rPr>
          <w:color w:val="auto"/>
        </w:rPr>
        <w:t>правни</w:t>
      </w:r>
      <w:r w:rsidR="00C34E28" w:rsidRPr="00AE01F1">
        <w:rPr>
          <w:color w:val="auto"/>
        </w:rPr>
        <w:t xml:space="preserve"> акт</w:t>
      </w:r>
      <w:r w:rsidR="00AC6E71" w:rsidRPr="00AE01F1">
        <w:rPr>
          <w:color w:val="auto"/>
        </w:rPr>
        <w:t>и</w:t>
      </w:r>
      <w:r w:rsidR="00C34E28" w:rsidRPr="00AE01F1">
        <w:rPr>
          <w:color w:val="auto"/>
        </w:rPr>
        <w:t xml:space="preserve"> </w:t>
      </w:r>
      <w:r w:rsidR="004C7295" w:rsidRPr="00AE01F1">
        <w:rPr>
          <w:color w:val="auto"/>
        </w:rPr>
        <w:t>на којима су почивали дисциплинарни механизми нацистичке биополитике</w:t>
      </w:r>
      <w:r w:rsidR="00AC6E71" w:rsidRPr="00AE01F1">
        <w:rPr>
          <w:color w:val="auto"/>
        </w:rPr>
        <w:t xml:space="preserve">: </w:t>
      </w:r>
      <w:r w:rsidR="004C7295" w:rsidRPr="00AE01F1">
        <w:rPr>
          <w:color w:val="auto"/>
        </w:rPr>
        <w:t>наредб</w:t>
      </w:r>
      <w:r w:rsidR="00AC6E71" w:rsidRPr="00AE01F1">
        <w:rPr>
          <w:color w:val="auto"/>
        </w:rPr>
        <w:t>е</w:t>
      </w:r>
      <w:r w:rsidR="004C7295" w:rsidRPr="00AE01F1">
        <w:rPr>
          <w:color w:val="auto"/>
        </w:rPr>
        <w:t>, забран</w:t>
      </w:r>
      <w:r w:rsidR="00AC6E71" w:rsidRPr="00AE01F1">
        <w:rPr>
          <w:color w:val="auto"/>
        </w:rPr>
        <w:t>е</w:t>
      </w:r>
      <w:r w:rsidR="004C7295" w:rsidRPr="00AE01F1">
        <w:rPr>
          <w:color w:val="auto"/>
        </w:rPr>
        <w:t>, декрет</w:t>
      </w:r>
      <w:r w:rsidR="00AC6E71" w:rsidRPr="00AE01F1">
        <w:rPr>
          <w:color w:val="auto"/>
        </w:rPr>
        <w:t>и</w:t>
      </w:r>
      <w:r w:rsidR="004C7295" w:rsidRPr="00AE01F1">
        <w:rPr>
          <w:color w:val="auto"/>
        </w:rPr>
        <w:t xml:space="preserve"> и</w:t>
      </w:r>
      <w:r w:rsidR="00AC6E71" w:rsidRPr="00AE01F1">
        <w:rPr>
          <w:color w:val="auto"/>
        </w:rPr>
        <w:t>тд.,</w:t>
      </w:r>
      <w:r w:rsidR="004C7295" w:rsidRPr="00AE01F1">
        <w:rPr>
          <w:color w:val="auto"/>
        </w:rPr>
        <w:t xml:space="preserve"> донети у Краљевини Југославији, Вајмарској републици, Трећем рајху, а затим на простору оку</w:t>
      </w:r>
      <w:r w:rsidR="006473D7" w:rsidRPr="00AE01F1">
        <w:rPr>
          <w:color w:val="auto"/>
        </w:rPr>
        <w:t>пираног Београда и Србије</w:t>
      </w:r>
      <w:r w:rsidR="00AC6E71" w:rsidRPr="00AE01F1">
        <w:rPr>
          <w:color w:val="auto"/>
        </w:rPr>
        <w:t>)</w:t>
      </w:r>
      <w:r w:rsidR="004C7295" w:rsidRPr="00AE01F1">
        <w:rPr>
          <w:color w:val="auto"/>
        </w:rPr>
        <w:t xml:space="preserve"> и </w:t>
      </w:r>
      <w:r w:rsidR="00AC6E71" w:rsidRPr="00AE01F1">
        <w:rPr>
          <w:color w:val="auto"/>
        </w:rPr>
        <w:t>посвећује им посебан</w:t>
      </w:r>
      <w:r w:rsidR="004C7295" w:rsidRPr="00AE01F1">
        <w:rPr>
          <w:color w:val="auto"/>
        </w:rPr>
        <w:t xml:space="preserve"> одељ</w:t>
      </w:r>
      <w:r w:rsidR="00AC6E71" w:rsidRPr="00AE01F1">
        <w:rPr>
          <w:color w:val="auto"/>
        </w:rPr>
        <w:t>а</w:t>
      </w:r>
      <w:r w:rsidR="004C7295" w:rsidRPr="00AE01F1">
        <w:rPr>
          <w:color w:val="auto"/>
        </w:rPr>
        <w:t xml:space="preserve">к у </w:t>
      </w:r>
      <w:r w:rsidR="004C7295" w:rsidRPr="00AE01F1">
        <w:rPr>
          <w:i/>
          <w:iCs/>
          <w:color w:val="auto"/>
        </w:rPr>
        <w:t>Литератури</w:t>
      </w:r>
      <w:r w:rsidR="004C7295" w:rsidRPr="00AE01F1">
        <w:rPr>
          <w:color w:val="auto"/>
        </w:rPr>
        <w:t xml:space="preserve"> на завршетку дисертације</w:t>
      </w:r>
      <w:r w:rsidR="006473D7" w:rsidRPr="00AE01F1">
        <w:rPr>
          <w:color w:val="auto"/>
        </w:rPr>
        <w:t xml:space="preserve"> </w:t>
      </w:r>
      <w:r w:rsidR="006473D7" w:rsidRPr="00AE01F1">
        <w:rPr>
          <w:color w:val="auto"/>
        </w:rPr>
        <w:sym w:font="Symbol" w:char="F02D"/>
      </w:r>
      <w:r w:rsidR="006473D7" w:rsidRPr="00AE01F1">
        <w:rPr>
          <w:color w:val="auto"/>
        </w:rPr>
        <w:t xml:space="preserve"> </w:t>
      </w:r>
      <w:r w:rsidR="006473D7" w:rsidRPr="00AE01F1">
        <w:rPr>
          <w:i/>
          <w:iCs/>
          <w:color w:val="auto"/>
        </w:rPr>
        <w:t>Правни и политички акти (декрети, наредбе, уредбе, закони</w:t>
      </w:r>
      <w:r w:rsidR="006473D7" w:rsidRPr="00AE01F1">
        <w:rPr>
          <w:color w:val="auto"/>
        </w:rPr>
        <w:t>)</w:t>
      </w:r>
      <w:r w:rsidR="00521F91" w:rsidRPr="00AE01F1">
        <w:rPr>
          <w:color w:val="auto"/>
        </w:rPr>
        <w:t>.</w:t>
      </w:r>
      <w:r w:rsidR="004C7295" w:rsidRPr="00AE01F1">
        <w:rPr>
          <w:color w:val="auto"/>
        </w:rPr>
        <w:t xml:space="preserve"> </w:t>
      </w:r>
      <w:r w:rsidR="00521F91" w:rsidRPr="00AE01F1">
        <w:rPr>
          <w:color w:val="auto"/>
        </w:rPr>
        <w:t xml:space="preserve">На тај начин, читаоцу је могуће да сагледавањем поменутог одељка литературе, током или након читања читаве дисертације, уочи </w:t>
      </w:r>
      <w:r w:rsidR="006473D7" w:rsidRPr="00AE01F1">
        <w:rPr>
          <w:color w:val="auto"/>
        </w:rPr>
        <w:t xml:space="preserve">хронологију, </w:t>
      </w:r>
      <w:r w:rsidR="00521F91" w:rsidRPr="00AE01F1">
        <w:rPr>
          <w:color w:val="auto"/>
        </w:rPr>
        <w:t>динамику и пор</w:t>
      </w:r>
      <w:r w:rsidR="006473D7" w:rsidRPr="00AE01F1">
        <w:rPr>
          <w:color w:val="auto"/>
        </w:rPr>
        <w:t>екло дисциплинарних мера, а истоврмено</w:t>
      </w:r>
      <w:r w:rsidR="00521F91" w:rsidRPr="00AE01F1">
        <w:rPr>
          <w:color w:val="auto"/>
        </w:rPr>
        <w:t xml:space="preserve"> и процесе трансформације или ширења дисциплинарних мера. </w:t>
      </w:r>
      <w:r w:rsidR="00BD2A28" w:rsidRPr="00AE01F1">
        <w:rPr>
          <w:color w:val="auto"/>
        </w:rPr>
        <w:t xml:space="preserve">Напослетку, кандидаткиња критички </w:t>
      </w:r>
      <w:r w:rsidR="001D1CA7" w:rsidRPr="00AE01F1">
        <w:rPr>
          <w:color w:val="auto"/>
        </w:rPr>
        <w:t>анализир</w:t>
      </w:r>
      <w:r w:rsidR="00BD2A28" w:rsidRPr="00AE01F1">
        <w:rPr>
          <w:color w:val="auto"/>
        </w:rPr>
        <w:t xml:space="preserve">а елементе на којима колаборациони апарат поставља своје „руралне дистопије“ и издваја концепте које су </w:t>
      </w:r>
      <w:r w:rsidR="001D1CA7" w:rsidRPr="00AE01F1">
        <w:rPr>
          <w:color w:val="auto"/>
        </w:rPr>
        <w:t xml:space="preserve">његови носиоци </w:t>
      </w:r>
      <w:r w:rsidR="00BD2A28" w:rsidRPr="00AE01F1">
        <w:rPr>
          <w:color w:val="auto"/>
        </w:rPr>
        <w:t>сматрали</w:t>
      </w:r>
      <w:r w:rsidR="00CA4AFC" w:rsidRPr="00AE01F1">
        <w:rPr>
          <w:color w:val="auto"/>
        </w:rPr>
        <w:t xml:space="preserve"> значајним у својим хипотетички</w:t>
      </w:r>
      <w:r w:rsidR="00BD2A28" w:rsidRPr="00AE01F1">
        <w:rPr>
          <w:color w:val="auto"/>
        </w:rPr>
        <w:t>м</w:t>
      </w:r>
      <w:r w:rsidR="00CA4AFC" w:rsidRPr="00AE01F1">
        <w:rPr>
          <w:color w:val="auto"/>
        </w:rPr>
        <w:t xml:space="preserve"> </w:t>
      </w:r>
      <w:r w:rsidR="00BD2A28" w:rsidRPr="00AE01F1">
        <w:rPr>
          <w:color w:val="auto"/>
        </w:rPr>
        <w:t>визијама буд</w:t>
      </w:r>
      <w:r w:rsidR="00C915EC" w:rsidRPr="00AE01F1">
        <w:rPr>
          <w:color w:val="auto"/>
        </w:rPr>
        <w:t xml:space="preserve">уће регулације српског друштва, од </w:t>
      </w:r>
      <w:r w:rsidR="0024132A" w:rsidRPr="00AE01F1">
        <w:rPr>
          <w:color w:val="auto"/>
        </w:rPr>
        <w:t>повра</w:t>
      </w:r>
      <w:r w:rsidR="00C915EC" w:rsidRPr="00AE01F1">
        <w:rPr>
          <w:color w:val="auto"/>
        </w:rPr>
        <w:t>т</w:t>
      </w:r>
      <w:r w:rsidR="0024132A" w:rsidRPr="00AE01F1">
        <w:rPr>
          <w:color w:val="auto"/>
        </w:rPr>
        <w:t>к</w:t>
      </w:r>
      <w:r w:rsidR="00C915EC" w:rsidRPr="00AE01F1">
        <w:rPr>
          <w:color w:val="auto"/>
        </w:rPr>
        <w:t>а</w:t>
      </w:r>
      <w:r w:rsidR="0024132A" w:rsidRPr="00AE01F1">
        <w:rPr>
          <w:color w:val="auto"/>
        </w:rPr>
        <w:t xml:space="preserve"> на сре</w:t>
      </w:r>
      <w:r w:rsidR="00AC6E71" w:rsidRPr="00AE01F1">
        <w:rPr>
          <w:color w:val="auto"/>
        </w:rPr>
        <w:t>дњо</w:t>
      </w:r>
      <w:r w:rsidR="0024132A" w:rsidRPr="00AE01F1">
        <w:rPr>
          <w:color w:val="auto"/>
        </w:rPr>
        <w:t>вековне идеале</w:t>
      </w:r>
      <w:r w:rsidR="00C915EC" w:rsidRPr="00AE01F1">
        <w:rPr>
          <w:color w:val="auto"/>
        </w:rPr>
        <w:t xml:space="preserve"> и светосавље до идеја</w:t>
      </w:r>
      <w:r w:rsidR="0024132A" w:rsidRPr="00AE01F1">
        <w:rPr>
          <w:color w:val="auto"/>
        </w:rPr>
        <w:t xml:space="preserve"> сталешк</w:t>
      </w:r>
      <w:r w:rsidR="00AC6E71" w:rsidRPr="00AE01F1">
        <w:rPr>
          <w:color w:val="auto"/>
        </w:rPr>
        <w:t>о</w:t>
      </w:r>
      <w:r w:rsidR="0024132A" w:rsidRPr="00AE01F1">
        <w:rPr>
          <w:color w:val="auto"/>
        </w:rPr>
        <w:t>-задружне држ</w:t>
      </w:r>
      <w:r w:rsidR="00C915EC" w:rsidRPr="00AE01F1">
        <w:rPr>
          <w:color w:val="auto"/>
        </w:rPr>
        <w:t xml:space="preserve">аве, </w:t>
      </w:r>
      <w:r w:rsidR="0024132A" w:rsidRPr="00AE01F1">
        <w:rPr>
          <w:color w:val="auto"/>
        </w:rPr>
        <w:t xml:space="preserve">и </w:t>
      </w:r>
      <w:r w:rsidR="00C915EC" w:rsidRPr="00AE01F1">
        <w:rPr>
          <w:color w:val="auto"/>
        </w:rPr>
        <w:t>њихових консеквенци на родне улоге и статус грађана у друштву.</w:t>
      </w:r>
      <w:r w:rsidR="0024132A" w:rsidRPr="00AE01F1">
        <w:rPr>
          <w:color w:val="auto"/>
        </w:rPr>
        <w:t xml:space="preserve"> У с</w:t>
      </w:r>
      <w:r w:rsidR="00AC6E71" w:rsidRPr="00AE01F1">
        <w:rPr>
          <w:color w:val="auto"/>
        </w:rPr>
        <w:t>врху</w:t>
      </w:r>
      <w:r w:rsidR="0024132A" w:rsidRPr="00AE01F1">
        <w:rPr>
          <w:color w:val="auto"/>
        </w:rPr>
        <w:t xml:space="preserve"> доказивања не</w:t>
      </w:r>
      <w:r w:rsidR="00C915EC" w:rsidRPr="00AE01F1">
        <w:rPr>
          <w:color w:val="auto"/>
        </w:rPr>
        <w:t xml:space="preserve">достатка </w:t>
      </w:r>
      <w:r w:rsidR="0024132A" w:rsidRPr="00AE01F1">
        <w:rPr>
          <w:color w:val="auto"/>
        </w:rPr>
        <w:t>ор</w:t>
      </w:r>
      <w:r w:rsidR="00C915EC" w:rsidRPr="00AE01F1">
        <w:rPr>
          <w:color w:val="auto"/>
        </w:rPr>
        <w:t>и</w:t>
      </w:r>
      <w:r w:rsidR="0024132A" w:rsidRPr="00AE01F1">
        <w:rPr>
          <w:color w:val="auto"/>
        </w:rPr>
        <w:t xml:space="preserve">гиналности </w:t>
      </w:r>
      <w:r w:rsidR="00C915EC" w:rsidRPr="00AE01F1">
        <w:rPr>
          <w:color w:val="auto"/>
        </w:rPr>
        <w:t xml:space="preserve">у пропагандном </w:t>
      </w:r>
      <w:r w:rsidR="0024132A" w:rsidRPr="00AE01F1">
        <w:rPr>
          <w:color w:val="auto"/>
        </w:rPr>
        <w:t>дис</w:t>
      </w:r>
      <w:r w:rsidR="00C915EC" w:rsidRPr="00AE01F1">
        <w:rPr>
          <w:color w:val="auto"/>
        </w:rPr>
        <w:t>курсу</w:t>
      </w:r>
      <w:r w:rsidR="0024132A" w:rsidRPr="00AE01F1">
        <w:rPr>
          <w:color w:val="auto"/>
        </w:rPr>
        <w:t xml:space="preserve"> српске колаборацион</w:t>
      </w:r>
      <w:r w:rsidR="00C915EC" w:rsidRPr="00AE01F1">
        <w:rPr>
          <w:color w:val="auto"/>
        </w:rPr>
        <w:t>е стр</w:t>
      </w:r>
      <w:r w:rsidR="00AC6E71" w:rsidRPr="00AE01F1">
        <w:rPr>
          <w:color w:val="auto"/>
        </w:rPr>
        <w:t>ане</w:t>
      </w:r>
      <w:r w:rsidR="0024132A" w:rsidRPr="00AE01F1">
        <w:rPr>
          <w:color w:val="auto"/>
        </w:rPr>
        <w:t xml:space="preserve"> по питању регулације српског друштва и односа према српском колективном ентитету, те његовим родним и културним особеностима, кандидаткиња </w:t>
      </w:r>
      <w:r w:rsidR="00AC6E71" w:rsidRPr="00AE01F1">
        <w:rPr>
          <w:color w:val="auto"/>
        </w:rPr>
        <w:t>даје</w:t>
      </w:r>
      <w:r w:rsidR="0024132A" w:rsidRPr="00AE01F1">
        <w:rPr>
          <w:color w:val="auto"/>
        </w:rPr>
        <w:t xml:space="preserve"> преглед извора на којима су заснива</w:t>
      </w:r>
      <w:r w:rsidR="00C915EC" w:rsidRPr="00AE01F1">
        <w:rPr>
          <w:color w:val="auto"/>
        </w:rPr>
        <w:t>ли свој</w:t>
      </w:r>
      <w:r w:rsidR="0024132A" w:rsidRPr="00AE01F1">
        <w:rPr>
          <w:color w:val="auto"/>
        </w:rPr>
        <w:t xml:space="preserve"> однос чланови „Владе народног спаса“</w:t>
      </w:r>
      <w:r w:rsidR="00C915EC" w:rsidRPr="00AE01F1">
        <w:rPr>
          <w:color w:val="auto"/>
        </w:rPr>
        <w:t xml:space="preserve"> и кружок недићеваца и</w:t>
      </w:r>
      <w:r w:rsidR="0024132A" w:rsidRPr="00AE01F1">
        <w:rPr>
          <w:color w:val="auto"/>
        </w:rPr>
        <w:t xml:space="preserve"> љотићеваца око њих. </w:t>
      </w:r>
      <w:r w:rsidR="00BF5128" w:rsidRPr="00AE01F1">
        <w:rPr>
          <w:color w:val="auto"/>
        </w:rPr>
        <w:t>Она наводи</w:t>
      </w:r>
      <w:r w:rsidR="0024132A" w:rsidRPr="00AE01F1">
        <w:rPr>
          <w:color w:val="auto"/>
        </w:rPr>
        <w:t xml:space="preserve"> како актер</w:t>
      </w:r>
      <w:r w:rsidR="00BF5128" w:rsidRPr="00AE01F1">
        <w:rPr>
          <w:color w:val="auto"/>
        </w:rPr>
        <w:t>е</w:t>
      </w:r>
      <w:r w:rsidR="0024132A" w:rsidRPr="00AE01F1">
        <w:rPr>
          <w:color w:val="auto"/>
        </w:rPr>
        <w:t xml:space="preserve"> који су већ </w:t>
      </w:r>
      <w:r w:rsidR="00BF5128" w:rsidRPr="00AE01F1">
        <w:rPr>
          <w:color w:val="auto"/>
        </w:rPr>
        <w:t xml:space="preserve">до </w:t>
      </w:r>
      <w:r w:rsidR="0024132A" w:rsidRPr="00AE01F1">
        <w:rPr>
          <w:color w:val="auto"/>
        </w:rPr>
        <w:t>крај</w:t>
      </w:r>
      <w:r w:rsidR="00BF5128" w:rsidRPr="00AE01F1">
        <w:rPr>
          <w:color w:val="auto"/>
        </w:rPr>
        <w:t>а</w:t>
      </w:r>
      <w:r w:rsidR="0024132A" w:rsidRPr="00AE01F1">
        <w:rPr>
          <w:color w:val="auto"/>
        </w:rPr>
        <w:t xml:space="preserve"> тридесетих година </w:t>
      </w:r>
      <w:r w:rsidR="00BF5128" w:rsidRPr="00AE01F1">
        <w:rPr>
          <w:color w:val="auto"/>
        </w:rPr>
        <w:t>формулисали</w:t>
      </w:r>
      <w:r w:rsidR="0024132A" w:rsidRPr="00AE01F1">
        <w:rPr>
          <w:color w:val="auto"/>
        </w:rPr>
        <w:t xml:space="preserve"> ставове</w:t>
      </w:r>
      <w:r w:rsidR="00BF5128" w:rsidRPr="00AE01F1">
        <w:rPr>
          <w:color w:val="auto"/>
        </w:rPr>
        <w:t xml:space="preserve"> на које ће се позивати српски колаборационисти</w:t>
      </w:r>
      <w:r w:rsidR="0024132A" w:rsidRPr="00AE01F1">
        <w:rPr>
          <w:color w:val="auto"/>
        </w:rPr>
        <w:t>, тако и клерикалн</w:t>
      </w:r>
      <w:r w:rsidR="00BF5128" w:rsidRPr="00AE01F1">
        <w:rPr>
          <w:color w:val="auto"/>
        </w:rPr>
        <w:t>е идеологе попут</w:t>
      </w:r>
      <w:r w:rsidR="0024132A" w:rsidRPr="00AE01F1">
        <w:rPr>
          <w:color w:val="auto"/>
        </w:rPr>
        <w:t xml:space="preserve"> владик</w:t>
      </w:r>
      <w:r w:rsidR="00BF5128" w:rsidRPr="00AE01F1">
        <w:rPr>
          <w:color w:val="auto"/>
        </w:rPr>
        <w:t>е</w:t>
      </w:r>
      <w:r w:rsidR="0024132A" w:rsidRPr="00AE01F1">
        <w:rPr>
          <w:color w:val="auto"/>
        </w:rPr>
        <w:t xml:space="preserve"> Николај</w:t>
      </w:r>
      <w:r w:rsidR="00BF5128" w:rsidRPr="00AE01F1">
        <w:rPr>
          <w:color w:val="auto"/>
        </w:rPr>
        <w:t>а</w:t>
      </w:r>
      <w:r w:rsidR="0024132A" w:rsidRPr="00AE01F1">
        <w:rPr>
          <w:color w:val="auto"/>
        </w:rPr>
        <w:t xml:space="preserve"> Велимировић</w:t>
      </w:r>
      <w:r w:rsidR="00BF5128" w:rsidRPr="00AE01F1">
        <w:rPr>
          <w:color w:val="auto"/>
        </w:rPr>
        <w:t>а</w:t>
      </w:r>
      <w:r w:rsidR="0024132A" w:rsidRPr="00AE01F1">
        <w:rPr>
          <w:color w:val="auto"/>
        </w:rPr>
        <w:t xml:space="preserve">, чије </w:t>
      </w:r>
      <w:r w:rsidR="00BF5128" w:rsidRPr="00AE01F1">
        <w:rPr>
          <w:color w:val="auto"/>
        </w:rPr>
        <w:t>ће списе</w:t>
      </w:r>
      <w:r w:rsidR="0024132A" w:rsidRPr="00AE01F1">
        <w:rPr>
          <w:color w:val="auto"/>
        </w:rPr>
        <w:t xml:space="preserve"> </w:t>
      </w:r>
      <w:r w:rsidR="00BF5128" w:rsidRPr="00AE01F1">
        <w:rPr>
          <w:color w:val="auto"/>
        </w:rPr>
        <w:t xml:space="preserve">српски </w:t>
      </w:r>
      <w:r w:rsidR="0024132A" w:rsidRPr="00AE01F1">
        <w:rPr>
          <w:color w:val="auto"/>
        </w:rPr>
        <w:t>колаборационисти упорно репринт</w:t>
      </w:r>
      <w:r w:rsidR="00BF5128" w:rsidRPr="00AE01F1">
        <w:rPr>
          <w:color w:val="auto"/>
        </w:rPr>
        <w:t>овати</w:t>
      </w:r>
      <w:r w:rsidR="0024132A" w:rsidRPr="00AE01F1">
        <w:rPr>
          <w:color w:val="auto"/>
        </w:rPr>
        <w:t xml:space="preserve"> и корист</w:t>
      </w:r>
      <w:r w:rsidR="00BF5128" w:rsidRPr="00AE01F1">
        <w:rPr>
          <w:color w:val="auto"/>
        </w:rPr>
        <w:t>ити</w:t>
      </w:r>
      <w:r w:rsidR="0024132A" w:rsidRPr="00AE01F1">
        <w:rPr>
          <w:color w:val="auto"/>
        </w:rPr>
        <w:t xml:space="preserve"> у своје сврхе. Осим, детаљне анализе</w:t>
      </w:r>
      <w:r w:rsidR="00C915EC" w:rsidRPr="00AE01F1">
        <w:rPr>
          <w:color w:val="auto"/>
        </w:rPr>
        <w:t xml:space="preserve"> дисициплинарних и регулационих мера „српске биополитике“</w:t>
      </w:r>
      <w:r w:rsidR="0024132A" w:rsidRPr="00AE01F1">
        <w:rPr>
          <w:color w:val="auto"/>
        </w:rPr>
        <w:t xml:space="preserve"> </w:t>
      </w:r>
      <w:r w:rsidR="00C915EC" w:rsidRPr="00AE01F1">
        <w:rPr>
          <w:color w:val="auto"/>
        </w:rPr>
        <w:t xml:space="preserve">која </w:t>
      </w:r>
      <w:r w:rsidR="00BF5128" w:rsidRPr="00AE01F1">
        <w:rPr>
          <w:color w:val="auto"/>
        </w:rPr>
        <w:t>сежу уназад</w:t>
      </w:r>
      <w:r w:rsidR="00C915EC" w:rsidRPr="00AE01F1">
        <w:rPr>
          <w:color w:val="auto"/>
        </w:rPr>
        <w:t xml:space="preserve"> у период</w:t>
      </w:r>
      <w:r w:rsidR="0024132A" w:rsidRPr="00AE01F1">
        <w:rPr>
          <w:color w:val="auto"/>
        </w:rPr>
        <w:t xml:space="preserve"> Краљевине СХС/Југославије, кандидаткиња издваја и једина два документа/пројекта у којима се могу ишчитавати ставови српске </w:t>
      </w:r>
      <w:r w:rsidR="00BF5128" w:rsidRPr="00AE01F1">
        <w:rPr>
          <w:color w:val="auto"/>
        </w:rPr>
        <w:t xml:space="preserve">колаборационе </w:t>
      </w:r>
      <w:r w:rsidR="0024132A" w:rsidRPr="00AE01F1">
        <w:rPr>
          <w:color w:val="auto"/>
        </w:rPr>
        <w:t xml:space="preserve">стране у регулацији будућег српског друштва, а то су: </w:t>
      </w:r>
      <w:r w:rsidR="0024132A" w:rsidRPr="00AE01F1">
        <w:rPr>
          <w:i/>
          <w:iCs/>
          <w:color w:val="auto"/>
        </w:rPr>
        <w:t xml:space="preserve">Српски </w:t>
      </w:r>
      <w:r w:rsidR="00C915EC" w:rsidRPr="00AE01F1">
        <w:rPr>
          <w:i/>
          <w:iCs/>
          <w:color w:val="auto"/>
        </w:rPr>
        <w:t>цивилни/културни план</w:t>
      </w:r>
      <w:r w:rsidR="00C915EC" w:rsidRPr="00AE01F1">
        <w:rPr>
          <w:color w:val="auto"/>
        </w:rPr>
        <w:t xml:space="preserve"> </w:t>
      </w:r>
      <w:r w:rsidR="00BF5128" w:rsidRPr="00AE01F1">
        <w:rPr>
          <w:color w:val="auto"/>
        </w:rPr>
        <w:t>(за који је превасходно заслужан</w:t>
      </w:r>
      <w:r w:rsidR="006473D7" w:rsidRPr="00AE01F1">
        <w:rPr>
          <w:color w:val="auto"/>
        </w:rPr>
        <w:t xml:space="preserve"> Владимир Велмар Јанковић</w:t>
      </w:r>
      <w:r w:rsidR="00BF5128" w:rsidRPr="00AE01F1">
        <w:rPr>
          <w:color w:val="auto"/>
        </w:rPr>
        <w:t>)</w:t>
      </w:r>
      <w:r w:rsidR="006473D7" w:rsidRPr="00AE01F1">
        <w:rPr>
          <w:color w:val="auto"/>
        </w:rPr>
        <w:t xml:space="preserve"> </w:t>
      </w:r>
      <w:r w:rsidR="00C915EC" w:rsidRPr="00AE01F1">
        <w:rPr>
          <w:color w:val="auto"/>
        </w:rPr>
        <w:t xml:space="preserve">и </w:t>
      </w:r>
      <w:r w:rsidR="00C915EC" w:rsidRPr="00AE01F1">
        <w:rPr>
          <w:i/>
          <w:iCs/>
          <w:color w:val="auto"/>
        </w:rPr>
        <w:t>Меморандуми</w:t>
      </w:r>
      <w:r w:rsidR="00C915EC" w:rsidRPr="00AE01F1">
        <w:rPr>
          <w:color w:val="auto"/>
        </w:rPr>
        <w:t xml:space="preserve"> </w:t>
      </w:r>
      <w:r w:rsidR="00BF5128" w:rsidRPr="00AE01F1">
        <w:rPr>
          <w:color w:val="auto"/>
        </w:rPr>
        <w:t>(</w:t>
      </w:r>
      <w:r w:rsidR="00C915EC" w:rsidRPr="00AE01F1">
        <w:rPr>
          <w:color w:val="auto"/>
        </w:rPr>
        <w:t>које је неуспешно одаслао Милан Недић</w:t>
      </w:r>
      <w:r w:rsidR="00BF5128" w:rsidRPr="00AE01F1">
        <w:rPr>
          <w:color w:val="auto"/>
        </w:rPr>
        <w:t>)</w:t>
      </w:r>
      <w:r w:rsidR="00C915EC" w:rsidRPr="00AE01F1">
        <w:rPr>
          <w:color w:val="auto"/>
        </w:rPr>
        <w:t>.</w:t>
      </w:r>
      <w:r w:rsidR="0024132A" w:rsidRPr="00AE01F1">
        <w:rPr>
          <w:color w:val="auto"/>
        </w:rPr>
        <w:t xml:space="preserve">  </w:t>
      </w:r>
    </w:p>
    <w:p w:rsidR="00D64B74" w:rsidRPr="00AE01F1" w:rsidRDefault="001D1CA7" w:rsidP="00C34E28">
      <w:pPr>
        <w:ind w:firstLine="567"/>
        <w:rPr>
          <w:color w:val="auto"/>
        </w:rPr>
      </w:pPr>
      <w:r w:rsidRPr="00AE01F1">
        <w:rPr>
          <w:iCs/>
          <w:color w:val="auto"/>
        </w:rPr>
        <w:t xml:space="preserve">У </w:t>
      </w:r>
      <w:r w:rsidRPr="00AE01F1">
        <w:rPr>
          <w:i/>
          <w:iCs/>
          <w:color w:val="auto"/>
        </w:rPr>
        <w:t>т</w:t>
      </w:r>
      <w:r w:rsidR="00FE0B6C" w:rsidRPr="00AE01F1">
        <w:rPr>
          <w:i/>
          <w:iCs/>
          <w:color w:val="auto"/>
        </w:rPr>
        <w:t>рећ</w:t>
      </w:r>
      <w:r w:rsidRPr="00AE01F1">
        <w:rPr>
          <w:i/>
          <w:iCs/>
          <w:color w:val="auto"/>
        </w:rPr>
        <w:t>е</w:t>
      </w:r>
      <w:r w:rsidR="00FE0B6C" w:rsidRPr="00AE01F1">
        <w:rPr>
          <w:i/>
          <w:iCs/>
          <w:color w:val="auto"/>
        </w:rPr>
        <w:t>м</w:t>
      </w:r>
      <w:r w:rsidR="00BD2A28" w:rsidRPr="00AE01F1">
        <w:rPr>
          <w:i/>
          <w:iCs/>
          <w:color w:val="auto"/>
        </w:rPr>
        <w:t xml:space="preserve"> поглављ</w:t>
      </w:r>
      <w:r w:rsidRPr="00AE01F1">
        <w:rPr>
          <w:i/>
          <w:iCs/>
          <w:color w:val="auto"/>
        </w:rPr>
        <w:t>у</w:t>
      </w:r>
      <w:r w:rsidR="00BD2A28" w:rsidRPr="00AE01F1">
        <w:rPr>
          <w:color w:val="auto"/>
        </w:rPr>
        <w:t xml:space="preserve"> </w:t>
      </w:r>
      <w:r w:rsidR="00FE0B6C" w:rsidRPr="00AE01F1">
        <w:rPr>
          <w:color w:val="auto"/>
        </w:rPr>
        <w:t>кандидаткиња</w:t>
      </w:r>
      <w:r w:rsidR="00BD2A28" w:rsidRPr="00AE01F1">
        <w:rPr>
          <w:color w:val="auto"/>
        </w:rPr>
        <w:t xml:space="preserve"> </w:t>
      </w:r>
      <w:r w:rsidRPr="00AE01F1">
        <w:rPr>
          <w:color w:val="auto"/>
        </w:rPr>
        <w:t>с</w:t>
      </w:r>
      <w:r w:rsidR="00AF7B45" w:rsidRPr="00AE01F1">
        <w:rPr>
          <w:color w:val="auto"/>
        </w:rPr>
        <w:t>е бави</w:t>
      </w:r>
      <w:r w:rsidRPr="00AE01F1">
        <w:rPr>
          <w:color w:val="auto"/>
        </w:rPr>
        <w:t xml:space="preserve"> националсоцијалистичк</w:t>
      </w:r>
      <w:r w:rsidR="00AF7B45" w:rsidRPr="00AE01F1">
        <w:rPr>
          <w:color w:val="auto"/>
        </w:rPr>
        <w:t>им</w:t>
      </w:r>
      <w:r w:rsidRPr="00AE01F1">
        <w:rPr>
          <w:color w:val="auto"/>
        </w:rPr>
        <w:t xml:space="preserve"> третман</w:t>
      </w:r>
      <w:r w:rsidR="00AF7B45" w:rsidRPr="00AE01F1">
        <w:rPr>
          <w:color w:val="auto"/>
        </w:rPr>
        <w:t>ом</w:t>
      </w:r>
      <w:r w:rsidRPr="00AE01F1">
        <w:rPr>
          <w:color w:val="auto"/>
        </w:rPr>
        <w:t xml:space="preserve"> музике</w:t>
      </w:r>
      <w:r w:rsidR="00BD2A28" w:rsidRPr="00AE01F1">
        <w:rPr>
          <w:color w:val="auto"/>
        </w:rPr>
        <w:t xml:space="preserve"> и </w:t>
      </w:r>
      <w:r w:rsidRPr="00AE01F1">
        <w:rPr>
          <w:color w:val="auto"/>
        </w:rPr>
        <w:t>музичара</w:t>
      </w:r>
      <w:r w:rsidR="00BD2A28" w:rsidRPr="00AE01F1">
        <w:rPr>
          <w:color w:val="auto"/>
        </w:rPr>
        <w:t xml:space="preserve">. </w:t>
      </w:r>
      <w:r w:rsidRPr="00AE01F1">
        <w:rPr>
          <w:color w:val="auto"/>
        </w:rPr>
        <w:t>Р</w:t>
      </w:r>
      <w:r w:rsidR="00BD2A28" w:rsidRPr="00AE01F1">
        <w:rPr>
          <w:color w:val="auto"/>
        </w:rPr>
        <w:t>уково</w:t>
      </w:r>
      <w:r w:rsidRPr="00AE01F1">
        <w:rPr>
          <w:color w:val="auto"/>
        </w:rPr>
        <w:t>дећи се</w:t>
      </w:r>
      <w:r w:rsidR="00BD2A28" w:rsidRPr="00AE01F1">
        <w:rPr>
          <w:color w:val="auto"/>
        </w:rPr>
        <w:t xml:space="preserve"> биополитичк</w:t>
      </w:r>
      <w:r w:rsidR="00FE0B6C" w:rsidRPr="00AE01F1">
        <w:rPr>
          <w:color w:val="auto"/>
        </w:rPr>
        <w:t>и</w:t>
      </w:r>
      <w:r w:rsidRPr="00AE01F1">
        <w:rPr>
          <w:color w:val="auto"/>
        </w:rPr>
        <w:t>м</w:t>
      </w:r>
      <w:r w:rsidR="00FE0B6C" w:rsidRPr="00AE01F1">
        <w:rPr>
          <w:color w:val="auto"/>
        </w:rPr>
        <w:t xml:space="preserve"> стратегија</w:t>
      </w:r>
      <w:r w:rsidRPr="00AE01F1">
        <w:rPr>
          <w:color w:val="auto"/>
        </w:rPr>
        <w:t>ма које је претходно издвојила</w:t>
      </w:r>
      <w:r w:rsidR="00FE0B6C" w:rsidRPr="00AE01F1">
        <w:rPr>
          <w:color w:val="auto"/>
        </w:rPr>
        <w:t xml:space="preserve"> </w:t>
      </w:r>
      <w:r w:rsidRPr="00AE01F1">
        <w:rPr>
          <w:color w:val="auto"/>
        </w:rPr>
        <w:t>она</w:t>
      </w:r>
      <w:r w:rsidR="007A14F0" w:rsidRPr="00AE01F1">
        <w:rPr>
          <w:color w:val="auto"/>
        </w:rPr>
        <w:t xml:space="preserve"> </w:t>
      </w:r>
      <w:r w:rsidR="00FE0B6C" w:rsidRPr="00AE01F1">
        <w:rPr>
          <w:color w:val="auto"/>
        </w:rPr>
        <w:t>сегмент</w:t>
      </w:r>
      <w:r w:rsidRPr="00AE01F1">
        <w:rPr>
          <w:color w:val="auto"/>
        </w:rPr>
        <w:t>ира</w:t>
      </w:r>
      <w:r w:rsidR="00FE0B6C" w:rsidRPr="00AE01F1">
        <w:rPr>
          <w:color w:val="auto"/>
        </w:rPr>
        <w:t xml:space="preserve"> типов</w:t>
      </w:r>
      <w:r w:rsidRPr="00AE01F1">
        <w:rPr>
          <w:color w:val="auto"/>
        </w:rPr>
        <w:t>е</w:t>
      </w:r>
      <w:r w:rsidR="00FE0B6C" w:rsidRPr="00AE01F1">
        <w:rPr>
          <w:color w:val="auto"/>
        </w:rPr>
        <w:t xml:space="preserve"> </w:t>
      </w:r>
      <w:r w:rsidR="007A14F0" w:rsidRPr="00AE01F1">
        <w:rPr>
          <w:color w:val="auto"/>
        </w:rPr>
        <w:t>музичара по критеријуму односа</w:t>
      </w:r>
      <w:r w:rsidR="00FE0B6C" w:rsidRPr="00AE01F1">
        <w:rPr>
          <w:color w:val="auto"/>
        </w:rPr>
        <w:t xml:space="preserve"> власти</w:t>
      </w:r>
      <w:r w:rsidR="007A14F0" w:rsidRPr="00AE01F1">
        <w:rPr>
          <w:color w:val="auto"/>
        </w:rPr>
        <w:t xml:space="preserve"> према њима</w:t>
      </w:r>
      <w:r w:rsidR="00FE0B6C" w:rsidRPr="00AE01F1">
        <w:rPr>
          <w:color w:val="auto"/>
        </w:rPr>
        <w:t xml:space="preserve">, </w:t>
      </w:r>
      <w:r w:rsidR="00FE0B6C" w:rsidRPr="00AE01F1">
        <w:rPr>
          <w:color w:val="auto"/>
        </w:rPr>
        <w:lastRenderedPageBreak/>
        <w:t xml:space="preserve">односно њиховог друштвеног положаја проистеклог из владајућих биополитичких регулација и дисциплина. </w:t>
      </w:r>
      <w:r w:rsidR="00AF7B45" w:rsidRPr="00AE01F1">
        <w:rPr>
          <w:color w:val="auto"/>
        </w:rPr>
        <w:t>У</w:t>
      </w:r>
      <w:r w:rsidR="00FE0B6C" w:rsidRPr="00AE01F1">
        <w:rPr>
          <w:color w:val="auto"/>
        </w:rPr>
        <w:t xml:space="preserve"> овом поглављу</w:t>
      </w:r>
      <w:r w:rsidR="007A14F0" w:rsidRPr="00AE01F1">
        <w:rPr>
          <w:color w:val="auto"/>
        </w:rPr>
        <w:t xml:space="preserve"> кандидаткиња </w:t>
      </w:r>
      <w:r w:rsidR="00FE0B6C" w:rsidRPr="00AE01F1">
        <w:rPr>
          <w:color w:val="auto"/>
        </w:rPr>
        <w:t xml:space="preserve">најпре </w:t>
      </w:r>
      <w:r w:rsidR="007A14F0" w:rsidRPr="00AE01F1">
        <w:rPr>
          <w:color w:val="auto"/>
        </w:rPr>
        <w:t xml:space="preserve">излаже </w:t>
      </w:r>
      <w:r w:rsidR="00FE0B6C" w:rsidRPr="00AE01F1">
        <w:rPr>
          <w:color w:val="auto"/>
        </w:rPr>
        <w:t xml:space="preserve">поделу на пет </w:t>
      </w:r>
      <w:r w:rsidRPr="00AE01F1">
        <w:rPr>
          <w:color w:val="auto"/>
        </w:rPr>
        <w:t>типов</w:t>
      </w:r>
      <w:r w:rsidR="00FE0B6C" w:rsidRPr="00AE01F1">
        <w:rPr>
          <w:color w:val="auto"/>
        </w:rPr>
        <w:t>а музичара</w:t>
      </w:r>
      <w:r w:rsidR="00F96E32" w:rsidRPr="00AE01F1">
        <w:rPr>
          <w:color w:val="auto"/>
        </w:rPr>
        <w:t xml:space="preserve">, а то су: </w:t>
      </w:r>
      <w:r w:rsidR="00F96E32" w:rsidRPr="00AE01F1">
        <w:rPr>
          <w:i/>
          <w:iCs/>
          <w:color w:val="auto"/>
        </w:rPr>
        <w:t xml:space="preserve">неподобни/непожељни, опортунисти, музичари-странци, подобни </w:t>
      </w:r>
      <w:r w:rsidR="00F96E32" w:rsidRPr="00AE01F1">
        <w:rPr>
          <w:color w:val="auto"/>
        </w:rPr>
        <w:t xml:space="preserve">и </w:t>
      </w:r>
      <w:r w:rsidR="00F96E32" w:rsidRPr="00AE01F1">
        <w:rPr>
          <w:i/>
          <w:iCs/>
          <w:color w:val="auto"/>
        </w:rPr>
        <w:t>неактивни музичари</w:t>
      </w:r>
      <w:r w:rsidR="00F96E32" w:rsidRPr="00AE01F1">
        <w:rPr>
          <w:color w:val="auto"/>
        </w:rPr>
        <w:t xml:space="preserve">. Након тога, </w:t>
      </w:r>
      <w:r w:rsidR="007A14F0" w:rsidRPr="00AE01F1">
        <w:rPr>
          <w:color w:val="auto"/>
        </w:rPr>
        <w:t>свакој од њих посвећује</w:t>
      </w:r>
      <w:r w:rsidR="00F96E32" w:rsidRPr="00AE01F1">
        <w:rPr>
          <w:color w:val="auto"/>
        </w:rPr>
        <w:t xml:space="preserve"> </w:t>
      </w:r>
      <w:r w:rsidR="00AF7B45" w:rsidRPr="00AE01F1">
        <w:rPr>
          <w:color w:val="auto"/>
        </w:rPr>
        <w:t>дужну пажњу</w:t>
      </w:r>
      <w:r w:rsidR="007A14F0" w:rsidRPr="00AE01F1">
        <w:rPr>
          <w:color w:val="auto"/>
        </w:rPr>
        <w:t xml:space="preserve"> и</w:t>
      </w:r>
      <w:r w:rsidR="00FE0B6C" w:rsidRPr="00AE01F1">
        <w:rPr>
          <w:color w:val="auto"/>
        </w:rPr>
        <w:t xml:space="preserve"> </w:t>
      </w:r>
      <w:r w:rsidR="007A14F0" w:rsidRPr="00AE01F1">
        <w:rPr>
          <w:color w:val="auto"/>
        </w:rPr>
        <w:t>дефинише</w:t>
      </w:r>
      <w:r w:rsidR="00FE0B6C" w:rsidRPr="00AE01F1">
        <w:rPr>
          <w:color w:val="auto"/>
        </w:rPr>
        <w:t xml:space="preserve"> њихове особености и карактеристике </w:t>
      </w:r>
      <w:r w:rsidR="007A14F0" w:rsidRPr="00AE01F1">
        <w:rPr>
          <w:color w:val="auto"/>
        </w:rPr>
        <w:t xml:space="preserve">у </w:t>
      </w:r>
      <w:r w:rsidR="00AF7B45" w:rsidRPr="00AE01F1">
        <w:rPr>
          <w:color w:val="auto"/>
        </w:rPr>
        <w:t>одговарајућем</w:t>
      </w:r>
      <w:r w:rsidR="007A14F0" w:rsidRPr="00AE01F1">
        <w:rPr>
          <w:color w:val="auto"/>
        </w:rPr>
        <w:t xml:space="preserve"> друштвеном контексту. Како је нацистичка био</w:t>
      </w:r>
      <w:r w:rsidR="00A4638F" w:rsidRPr="00AE01F1">
        <w:rPr>
          <w:color w:val="auto"/>
        </w:rPr>
        <w:t>политика посебну пажњу посвећивала</w:t>
      </w:r>
      <w:r w:rsidR="007A14F0" w:rsidRPr="00AE01F1">
        <w:rPr>
          <w:color w:val="auto"/>
        </w:rPr>
        <w:t xml:space="preserve"> првенствено г</w:t>
      </w:r>
      <w:r w:rsidR="00A4638F" w:rsidRPr="00AE01F1">
        <w:rPr>
          <w:color w:val="auto"/>
        </w:rPr>
        <w:t xml:space="preserve">рупацији непожељних/неподобних, </w:t>
      </w:r>
      <w:r w:rsidR="007A14F0" w:rsidRPr="00AE01F1">
        <w:rPr>
          <w:color w:val="auto"/>
        </w:rPr>
        <w:t xml:space="preserve">тако и ауторка значајан део </w:t>
      </w:r>
      <w:r w:rsidR="001C168C" w:rsidRPr="00AE01F1">
        <w:rPr>
          <w:color w:val="auto"/>
        </w:rPr>
        <w:t>простора п</w:t>
      </w:r>
      <w:r w:rsidR="007A14F0" w:rsidRPr="00AE01F1">
        <w:rPr>
          <w:color w:val="auto"/>
        </w:rPr>
        <w:t>освећ</w:t>
      </w:r>
      <w:r w:rsidR="00A86369" w:rsidRPr="00AE01F1">
        <w:rPr>
          <w:color w:val="auto"/>
        </w:rPr>
        <w:t>ује овој групацији, те њеним под</w:t>
      </w:r>
      <w:r w:rsidR="007A14F0" w:rsidRPr="00AE01F1">
        <w:rPr>
          <w:color w:val="auto"/>
        </w:rPr>
        <w:t xml:space="preserve">групама </w:t>
      </w:r>
      <w:r w:rsidR="007A14F0" w:rsidRPr="00AE01F1">
        <w:rPr>
          <w:color w:val="auto"/>
        </w:rPr>
        <w:sym w:font="Symbol" w:char="F02D"/>
      </w:r>
      <w:r w:rsidR="007A14F0" w:rsidRPr="00AE01F1">
        <w:rPr>
          <w:color w:val="auto"/>
        </w:rPr>
        <w:t xml:space="preserve"> Јеврејима, Ромима и комунистима </w:t>
      </w:r>
      <w:r w:rsidR="00A86369" w:rsidRPr="00AE01F1">
        <w:rPr>
          <w:color w:val="auto"/>
        </w:rPr>
        <w:t>(</w:t>
      </w:r>
      <w:r w:rsidR="00AF7B45" w:rsidRPr="00AE01F1">
        <w:rPr>
          <w:color w:val="auto"/>
        </w:rPr>
        <w:t xml:space="preserve">међу </w:t>
      </w:r>
      <w:r w:rsidR="00A86369" w:rsidRPr="00AE01F1">
        <w:rPr>
          <w:color w:val="auto"/>
        </w:rPr>
        <w:t>музичарима)</w:t>
      </w:r>
      <w:r w:rsidR="007A14F0" w:rsidRPr="00AE01F1">
        <w:rPr>
          <w:color w:val="auto"/>
        </w:rPr>
        <w:t xml:space="preserve">. </w:t>
      </w:r>
      <w:r w:rsidR="00D64B74" w:rsidRPr="00AE01F1">
        <w:rPr>
          <w:color w:val="auto"/>
        </w:rPr>
        <w:t>Расистички и други дискурси изопштавања пра</w:t>
      </w:r>
      <w:r w:rsidR="00A4638F" w:rsidRPr="00AE01F1">
        <w:rPr>
          <w:color w:val="auto"/>
        </w:rPr>
        <w:t xml:space="preserve">те се у овом поглављу </w:t>
      </w:r>
      <w:r w:rsidR="00C915EC" w:rsidRPr="00AE01F1">
        <w:rPr>
          <w:color w:val="auto"/>
        </w:rPr>
        <w:t xml:space="preserve">надовезујући се на поставке из претходног поглавља </w:t>
      </w:r>
      <w:r w:rsidR="00D64B74" w:rsidRPr="00AE01F1">
        <w:rPr>
          <w:color w:val="auto"/>
        </w:rPr>
        <w:t xml:space="preserve">од </w:t>
      </w:r>
      <w:r w:rsidR="00A4638F" w:rsidRPr="00AE01F1">
        <w:rPr>
          <w:color w:val="auto"/>
        </w:rPr>
        <w:t xml:space="preserve">периода </w:t>
      </w:r>
      <w:r w:rsidR="00D64B74" w:rsidRPr="00AE01F1">
        <w:rPr>
          <w:color w:val="auto"/>
        </w:rPr>
        <w:t xml:space="preserve">Краљевине </w:t>
      </w:r>
      <w:r w:rsidR="00A4638F" w:rsidRPr="00AE01F1">
        <w:rPr>
          <w:color w:val="auto"/>
        </w:rPr>
        <w:t>СХС/</w:t>
      </w:r>
      <w:r w:rsidR="00D64B74" w:rsidRPr="00AE01F1">
        <w:rPr>
          <w:color w:val="auto"/>
        </w:rPr>
        <w:t>Југославије</w:t>
      </w:r>
      <w:r w:rsidR="00FB4D12" w:rsidRPr="00AE01F1">
        <w:rPr>
          <w:color w:val="auto"/>
        </w:rPr>
        <w:t xml:space="preserve"> 1918</w:t>
      </w:r>
      <w:r w:rsidR="00FB4D12" w:rsidRPr="00AE01F1">
        <w:rPr>
          <w:color w:val="auto"/>
        </w:rPr>
        <w:sym w:font="Symbol" w:char="F02D"/>
      </w:r>
      <w:r w:rsidR="00FB4D12" w:rsidRPr="00AE01F1">
        <w:rPr>
          <w:color w:val="auto"/>
        </w:rPr>
        <w:t>1941</w:t>
      </w:r>
      <w:r w:rsidR="00AF7B45" w:rsidRPr="00AE01F1">
        <w:rPr>
          <w:color w:val="auto"/>
        </w:rPr>
        <w:t>, тако и током</w:t>
      </w:r>
      <w:r w:rsidR="00D64B74" w:rsidRPr="00AE01F1">
        <w:rPr>
          <w:color w:val="auto"/>
        </w:rPr>
        <w:t xml:space="preserve"> </w:t>
      </w:r>
      <w:r w:rsidR="00AF7B45" w:rsidRPr="00AE01F1">
        <w:rPr>
          <w:color w:val="auto"/>
        </w:rPr>
        <w:t>н</w:t>
      </w:r>
      <w:r w:rsidR="00D64B74" w:rsidRPr="00AE01F1">
        <w:rPr>
          <w:color w:val="auto"/>
        </w:rPr>
        <w:t>ем</w:t>
      </w:r>
      <w:r w:rsidR="00FB4D12" w:rsidRPr="00AE01F1">
        <w:rPr>
          <w:color w:val="auto"/>
        </w:rPr>
        <w:t>ачке окупације 1941</w:t>
      </w:r>
      <w:r w:rsidR="00FB4D12" w:rsidRPr="00AE01F1">
        <w:rPr>
          <w:color w:val="auto"/>
        </w:rPr>
        <w:sym w:font="Symbol" w:char="F02D"/>
      </w:r>
      <w:r w:rsidR="00AF7B45" w:rsidRPr="00AE01F1">
        <w:rPr>
          <w:color w:val="auto"/>
        </w:rPr>
        <w:t>1944</w:t>
      </w:r>
      <w:r w:rsidR="00D64B74" w:rsidRPr="00AE01F1">
        <w:rPr>
          <w:color w:val="auto"/>
        </w:rPr>
        <w:t>. Д</w:t>
      </w:r>
      <w:r w:rsidR="007A14F0" w:rsidRPr="00AE01F1">
        <w:rPr>
          <w:color w:val="auto"/>
        </w:rPr>
        <w:t>ајући примере конкретних музичара који су оличење одређен</w:t>
      </w:r>
      <w:r w:rsidR="00AF7B45" w:rsidRPr="00AE01F1">
        <w:rPr>
          <w:color w:val="auto"/>
        </w:rPr>
        <w:t>ог типа</w:t>
      </w:r>
      <w:r w:rsidR="007A14F0" w:rsidRPr="00AE01F1">
        <w:rPr>
          <w:color w:val="auto"/>
        </w:rPr>
        <w:t xml:space="preserve">, </w:t>
      </w:r>
      <w:r w:rsidR="00D64B74" w:rsidRPr="00AE01F1">
        <w:rPr>
          <w:color w:val="auto"/>
        </w:rPr>
        <w:t xml:space="preserve">овим поглављем кандидаткиња </w:t>
      </w:r>
      <w:r w:rsidR="007A14F0" w:rsidRPr="00AE01F1">
        <w:rPr>
          <w:color w:val="auto"/>
        </w:rPr>
        <w:t>припрема наредно поглављ</w:t>
      </w:r>
      <w:r w:rsidR="00D64B74" w:rsidRPr="00AE01F1">
        <w:rPr>
          <w:color w:val="auto"/>
        </w:rPr>
        <w:t>е и</w:t>
      </w:r>
      <w:r w:rsidR="007A14F0" w:rsidRPr="00AE01F1">
        <w:rPr>
          <w:color w:val="auto"/>
        </w:rPr>
        <w:t xml:space="preserve"> </w:t>
      </w:r>
      <w:r w:rsidR="00D64B74" w:rsidRPr="00AE01F1">
        <w:rPr>
          <w:color w:val="auto"/>
        </w:rPr>
        <w:t xml:space="preserve">тиме </w:t>
      </w:r>
      <w:r w:rsidR="007A14F0" w:rsidRPr="00AE01F1">
        <w:rPr>
          <w:color w:val="auto"/>
        </w:rPr>
        <w:t xml:space="preserve">формално и садржајно повезује ова два дела докторске дисертације. </w:t>
      </w:r>
      <w:r w:rsidR="006622A8" w:rsidRPr="00AE01F1">
        <w:rPr>
          <w:color w:val="auto"/>
        </w:rPr>
        <w:t>Излагања</w:t>
      </w:r>
      <w:r w:rsidR="00746457" w:rsidRPr="00AE01F1">
        <w:rPr>
          <w:color w:val="auto"/>
        </w:rPr>
        <w:t xml:space="preserve"> у овом поглављу </w:t>
      </w:r>
      <w:r w:rsidR="006622A8" w:rsidRPr="00AE01F1">
        <w:rPr>
          <w:color w:val="auto"/>
        </w:rPr>
        <w:t>поткрепљена су</w:t>
      </w:r>
      <w:r w:rsidR="00746457" w:rsidRPr="00AE01F1">
        <w:rPr>
          <w:color w:val="auto"/>
        </w:rPr>
        <w:t xml:space="preserve"> табеларн</w:t>
      </w:r>
      <w:r w:rsidR="006622A8" w:rsidRPr="00AE01F1">
        <w:rPr>
          <w:color w:val="auto"/>
        </w:rPr>
        <w:t>им</w:t>
      </w:r>
      <w:r w:rsidR="00746457" w:rsidRPr="00AE01F1">
        <w:rPr>
          <w:color w:val="auto"/>
        </w:rPr>
        <w:t xml:space="preserve"> приказ</w:t>
      </w:r>
      <w:r w:rsidR="006622A8" w:rsidRPr="00AE01F1">
        <w:rPr>
          <w:color w:val="auto"/>
        </w:rPr>
        <w:t>ом</w:t>
      </w:r>
      <w:r w:rsidR="00746457" w:rsidRPr="00AE01F1">
        <w:rPr>
          <w:color w:val="auto"/>
        </w:rPr>
        <w:t xml:space="preserve"> жртава музичара, Јевреја и Рома</w:t>
      </w:r>
      <w:r w:rsidR="00C34E28" w:rsidRPr="00AE01F1">
        <w:rPr>
          <w:color w:val="auto"/>
        </w:rPr>
        <w:t xml:space="preserve"> (</w:t>
      </w:r>
      <w:r w:rsidR="00C34E28" w:rsidRPr="00AE01F1">
        <w:rPr>
          <w:i/>
          <w:iCs/>
          <w:color w:val="auto"/>
        </w:rPr>
        <w:t>Табеле бр. 7</w:t>
      </w:r>
      <w:r w:rsidR="006622A8" w:rsidRPr="00AE01F1">
        <w:rPr>
          <w:i/>
          <w:iCs/>
          <w:color w:val="auto"/>
        </w:rPr>
        <w:t>.</w:t>
      </w:r>
      <w:r w:rsidR="00C34E28" w:rsidRPr="00AE01F1">
        <w:rPr>
          <w:i/>
          <w:iCs/>
          <w:color w:val="auto"/>
        </w:rPr>
        <w:t xml:space="preserve"> и 8</w:t>
      </w:r>
      <w:r w:rsidR="006622A8" w:rsidRPr="00AE01F1">
        <w:rPr>
          <w:i/>
          <w:iCs/>
          <w:color w:val="auto"/>
        </w:rPr>
        <w:t>.</w:t>
      </w:r>
      <w:r w:rsidR="00746457" w:rsidRPr="00AE01F1">
        <w:rPr>
          <w:color w:val="auto"/>
        </w:rPr>
        <w:t xml:space="preserve"> </w:t>
      </w:r>
      <w:r w:rsidR="00C34E28" w:rsidRPr="00AE01F1">
        <w:rPr>
          <w:color w:val="auto"/>
        </w:rPr>
        <w:t xml:space="preserve">у </w:t>
      </w:r>
      <w:r w:rsidR="00C34E28" w:rsidRPr="00AE01F1">
        <w:rPr>
          <w:i/>
          <w:iCs/>
          <w:color w:val="auto"/>
        </w:rPr>
        <w:t>Прилозима</w:t>
      </w:r>
      <w:r w:rsidR="00C34E28" w:rsidRPr="00AE01F1">
        <w:rPr>
          <w:color w:val="auto"/>
        </w:rPr>
        <w:t xml:space="preserve"> на </w:t>
      </w:r>
      <w:r w:rsidR="006622A8" w:rsidRPr="00AE01F1">
        <w:rPr>
          <w:color w:val="auto"/>
        </w:rPr>
        <w:t>крај</w:t>
      </w:r>
      <w:r w:rsidR="00C34E28" w:rsidRPr="00AE01F1">
        <w:rPr>
          <w:color w:val="auto"/>
        </w:rPr>
        <w:t>у дисертације</w:t>
      </w:r>
      <w:r w:rsidR="006622A8" w:rsidRPr="00AE01F1">
        <w:rPr>
          <w:color w:val="auto"/>
        </w:rPr>
        <w:t>), које</w:t>
      </w:r>
      <w:r w:rsidR="00746457" w:rsidRPr="00AE01F1">
        <w:rPr>
          <w:color w:val="auto"/>
        </w:rPr>
        <w:t xml:space="preserve"> по обиму коришћења извора</w:t>
      </w:r>
      <w:r w:rsidR="006622A8" w:rsidRPr="00AE01F1">
        <w:rPr>
          <w:color w:val="auto"/>
        </w:rPr>
        <w:t xml:space="preserve"> </w:t>
      </w:r>
      <w:r w:rsidR="00746457" w:rsidRPr="00AE01F1">
        <w:rPr>
          <w:color w:val="auto"/>
        </w:rPr>
        <w:t>представљају</w:t>
      </w:r>
      <w:r w:rsidR="00C34E28" w:rsidRPr="00AE01F1">
        <w:rPr>
          <w:color w:val="auto"/>
        </w:rPr>
        <w:t xml:space="preserve"> значајан научни захват и истовремено</w:t>
      </w:r>
      <w:r w:rsidR="00746457" w:rsidRPr="00AE01F1">
        <w:rPr>
          <w:color w:val="auto"/>
        </w:rPr>
        <w:t xml:space="preserve"> </w:t>
      </w:r>
      <w:r w:rsidR="00C34E28" w:rsidRPr="00AE01F1">
        <w:rPr>
          <w:color w:val="auto"/>
        </w:rPr>
        <w:t xml:space="preserve">олакшавају </w:t>
      </w:r>
      <w:r w:rsidR="00BF5128" w:rsidRPr="00AE01F1">
        <w:rPr>
          <w:color w:val="auto"/>
        </w:rPr>
        <w:t xml:space="preserve">посао ауторима </w:t>
      </w:r>
      <w:r w:rsidR="00746457" w:rsidRPr="00AE01F1">
        <w:rPr>
          <w:color w:val="auto"/>
        </w:rPr>
        <w:t>студиј</w:t>
      </w:r>
      <w:r w:rsidR="00BF5128" w:rsidRPr="00AE01F1">
        <w:rPr>
          <w:color w:val="auto"/>
        </w:rPr>
        <w:t>а</w:t>
      </w:r>
      <w:r w:rsidR="00746457" w:rsidRPr="00AE01F1">
        <w:rPr>
          <w:color w:val="auto"/>
        </w:rPr>
        <w:t xml:space="preserve"> </w:t>
      </w:r>
      <w:r w:rsidR="00BF5128" w:rsidRPr="00AE01F1">
        <w:rPr>
          <w:color w:val="auto"/>
        </w:rPr>
        <w:t xml:space="preserve">у којима ће се подробно </w:t>
      </w:r>
      <w:r w:rsidR="00746457" w:rsidRPr="00AE01F1">
        <w:rPr>
          <w:color w:val="auto"/>
        </w:rPr>
        <w:t>бави</w:t>
      </w:r>
      <w:r w:rsidR="00BF5128" w:rsidRPr="00AE01F1">
        <w:rPr>
          <w:color w:val="auto"/>
        </w:rPr>
        <w:t>ти</w:t>
      </w:r>
      <w:r w:rsidR="00746457" w:rsidRPr="00AE01F1">
        <w:rPr>
          <w:color w:val="auto"/>
        </w:rPr>
        <w:t xml:space="preserve"> овим жртвама. </w:t>
      </w:r>
    </w:p>
    <w:p w:rsidR="006473D7" w:rsidRPr="00AE01F1" w:rsidRDefault="00D64B74" w:rsidP="006473D7">
      <w:pPr>
        <w:ind w:firstLine="567"/>
        <w:rPr>
          <w:color w:val="auto"/>
        </w:rPr>
      </w:pPr>
      <w:r w:rsidRPr="00AE01F1">
        <w:rPr>
          <w:i/>
          <w:iCs/>
          <w:color w:val="auto"/>
        </w:rPr>
        <w:t>Четврто</w:t>
      </w:r>
      <w:r w:rsidR="00AF7B45" w:rsidRPr="00AE01F1">
        <w:rPr>
          <w:i/>
          <w:iCs/>
          <w:color w:val="auto"/>
        </w:rPr>
        <w:t xml:space="preserve"> поглавље</w:t>
      </w:r>
      <w:r w:rsidRPr="00AE01F1">
        <w:rPr>
          <w:color w:val="auto"/>
        </w:rPr>
        <w:t xml:space="preserve"> </w:t>
      </w:r>
      <w:r w:rsidR="00AF7B45" w:rsidRPr="00AE01F1">
        <w:rPr>
          <w:color w:val="auto"/>
        </w:rPr>
        <w:t xml:space="preserve">је </w:t>
      </w:r>
      <w:r w:rsidRPr="00AE01F1">
        <w:rPr>
          <w:color w:val="auto"/>
        </w:rPr>
        <w:t xml:space="preserve">најобимније поглавље </w:t>
      </w:r>
      <w:r w:rsidR="00C915EC" w:rsidRPr="00AE01F1">
        <w:rPr>
          <w:color w:val="auto"/>
        </w:rPr>
        <w:t xml:space="preserve">ове </w:t>
      </w:r>
      <w:r w:rsidRPr="00AE01F1">
        <w:rPr>
          <w:color w:val="auto"/>
        </w:rPr>
        <w:t>дисертације. О</w:t>
      </w:r>
      <w:r w:rsidR="00AF7B45" w:rsidRPr="00AE01F1">
        <w:rPr>
          <w:color w:val="auto"/>
        </w:rPr>
        <w:t>н</w:t>
      </w:r>
      <w:r w:rsidRPr="00AE01F1">
        <w:rPr>
          <w:color w:val="auto"/>
        </w:rPr>
        <w:t xml:space="preserve">о је уједно </w:t>
      </w:r>
      <w:r w:rsidR="00AF7B45" w:rsidRPr="00AE01F1">
        <w:rPr>
          <w:color w:val="auto"/>
        </w:rPr>
        <w:t xml:space="preserve">и </w:t>
      </w:r>
      <w:r w:rsidRPr="00AE01F1">
        <w:rPr>
          <w:color w:val="auto"/>
        </w:rPr>
        <w:t>директан резултат истраживања историјских докумената и периодике из референтног периода. Анализа</w:t>
      </w:r>
      <w:r w:rsidR="00FE0B6C" w:rsidRPr="00AE01F1">
        <w:rPr>
          <w:color w:val="auto"/>
        </w:rPr>
        <w:t xml:space="preserve"> деловања музичара </w:t>
      </w:r>
      <w:r w:rsidR="00221B8C" w:rsidRPr="00AE01F1">
        <w:rPr>
          <w:color w:val="auto"/>
        </w:rPr>
        <w:t>под немачком оку</w:t>
      </w:r>
      <w:r w:rsidR="00A86369" w:rsidRPr="00AE01F1">
        <w:rPr>
          <w:color w:val="auto"/>
        </w:rPr>
        <w:t>п</w:t>
      </w:r>
      <w:r w:rsidR="00A728FC" w:rsidRPr="00AE01F1">
        <w:rPr>
          <w:color w:val="auto"/>
        </w:rPr>
        <w:t>ацијом у Другом с</w:t>
      </w:r>
      <w:r w:rsidR="00221B8C" w:rsidRPr="00AE01F1">
        <w:rPr>
          <w:color w:val="auto"/>
        </w:rPr>
        <w:t>ветском рату интерпретирана је у овом поглављу у виду</w:t>
      </w:r>
      <w:r w:rsidR="00FE0B6C" w:rsidRPr="00AE01F1">
        <w:rPr>
          <w:color w:val="auto"/>
        </w:rPr>
        <w:t xml:space="preserve"> четири </w:t>
      </w:r>
      <w:r w:rsidR="00221B8C" w:rsidRPr="00AE01F1">
        <w:rPr>
          <w:color w:val="auto"/>
        </w:rPr>
        <w:t xml:space="preserve">засебна потпоглавља, од којих </w:t>
      </w:r>
      <w:r w:rsidR="00B9581C" w:rsidRPr="00AE01F1">
        <w:rPr>
          <w:color w:val="auto"/>
        </w:rPr>
        <w:t xml:space="preserve">се у </w:t>
      </w:r>
      <w:r w:rsidR="00221B8C" w:rsidRPr="00AE01F1">
        <w:rPr>
          <w:color w:val="auto"/>
        </w:rPr>
        <w:t>свако</w:t>
      </w:r>
      <w:r w:rsidR="00B9581C" w:rsidRPr="00AE01F1">
        <w:rPr>
          <w:color w:val="auto"/>
        </w:rPr>
        <w:t>м</w:t>
      </w:r>
      <w:r w:rsidR="00221B8C" w:rsidRPr="00AE01F1">
        <w:rPr>
          <w:color w:val="auto"/>
        </w:rPr>
        <w:t xml:space="preserve"> </w:t>
      </w:r>
      <w:r w:rsidR="00B9581C" w:rsidRPr="00AE01F1">
        <w:rPr>
          <w:color w:val="auto"/>
        </w:rPr>
        <w:t>налазе одговарајуће</w:t>
      </w:r>
      <w:r w:rsidR="00221B8C" w:rsidRPr="00AE01F1">
        <w:rPr>
          <w:color w:val="auto"/>
        </w:rPr>
        <w:t xml:space="preserve"> студије случај</w:t>
      </w:r>
      <w:r w:rsidR="00B9581C" w:rsidRPr="00AE01F1">
        <w:rPr>
          <w:color w:val="auto"/>
        </w:rPr>
        <w:t>ев</w:t>
      </w:r>
      <w:r w:rsidR="00221B8C" w:rsidRPr="00AE01F1">
        <w:rPr>
          <w:color w:val="auto"/>
        </w:rPr>
        <w:t>а. Њима претходи увод у коме се тумачи приступ</w:t>
      </w:r>
      <w:r w:rsidR="00A86369" w:rsidRPr="00AE01F1">
        <w:rPr>
          <w:color w:val="auto"/>
        </w:rPr>
        <w:t xml:space="preserve"> функционисању ових институција, те </w:t>
      </w:r>
      <w:r w:rsidR="004A0908" w:rsidRPr="00AE01F1">
        <w:rPr>
          <w:color w:val="auto"/>
        </w:rPr>
        <w:t xml:space="preserve">потом </w:t>
      </w:r>
      <w:r w:rsidR="00A86369" w:rsidRPr="00AE01F1">
        <w:rPr>
          <w:color w:val="auto"/>
        </w:rPr>
        <w:t>објашњава сложена мрежа преплитања јури</w:t>
      </w:r>
      <w:r w:rsidR="00A728FC" w:rsidRPr="00AE01F1">
        <w:rPr>
          <w:color w:val="auto"/>
        </w:rPr>
        <w:t>с</w:t>
      </w:r>
      <w:r w:rsidR="00A86369" w:rsidRPr="00AE01F1">
        <w:rPr>
          <w:color w:val="auto"/>
        </w:rPr>
        <w:t xml:space="preserve">дикције српских </w:t>
      </w:r>
      <w:r w:rsidR="00B9581C" w:rsidRPr="00AE01F1">
        <w:rPr>
          <w:color w:val="auto"/>
        </w:rPr>
        <w:t xml:space="preserve">институција </w:t>
      </w:r>
      <w:r w:rsidR="00A86369" w:rsidRPr="00AE01F1">
        <w:rPr>
          <w:color w:val="auto"/>
        </w:rPr>
        <w:t>и над</w:t>
      </w:r>
      <w:r w:rsidR="00B9581C" w:rsidRPr="00AE01F1">
        <w:rPr>
          <w:color w:val="auto"/>
        </w:rPr>
        <w:t>зор</w:t>
      </w:r>
      <w:r w:rsidR="00A86369" w:rsidRPr="00AE01F1">
        <w:rPr>
          <w:color w:val="auto"/>
        </w:rPr>
        <w:t xml:space="preserve"> немачких институција. </w:t>
      </w:r>
      <w:r w:rsidR="00C915EC" w:rsidRPr="00AE01F1">
        <w:rPr>
          <w:color w:val="auto"/>
        </w:rPr>
        <w:t>Кандидаткиња свакој институцији, односно студији случаја приступа</w:t>
      </w:r>
      <w:r w:rsidR="00746457" w:rsidRPr="00AE01F1">
        <w:rPr>
          <w:color w:val="auto"/>
        </w:rPr>
        <w:t xml:space="preserve"> из аспекта њеног унутрашњег функционисања, активности које су домини</w:t>
      </w:r>
      <w:del w:id="1" w:author="Ivana" w:date="2019-11-07T07:58:00Z">
        <w:r w:rsidR="00746457" w:rsidRPr="00AE01F1" w:rsidDel="00B42E51">
          <w:rPr>
            <w:color w:val="auto"/>
          </w:rPr>
          <w:delText>т</w:delText>
        </w:r>
      </w:del>
      <w:r w:rsidR="00746457" w:rsidRPr="00AE01F1">
        <w:rPr>
          <w:color w:val="auto"/>
        </w:rPr>
        <w:t xml:space="preserve">рале, политике запослених која се примењивала, инсистирајући на локалној дистинктивној историји сваке од институција прецизним цитирањем и указивањем на архивске документе и периодику. Сложеност рада институција </w:t>
      </w:r>
      <w:r w:rsidR="00C34E28" w:rsidRPr="00AE01F1">
        <w:rPr>
          <w:color w:val="auto"/>
        </w:rPr>
        <w:t xml:space="preserve">кандидаткиња је </w:t>
      </w:r>
      <w:r w:rsidR="006622A8" w:rsidRPr="00AE01F1">
        <w:rPr>
          <w:color w:val="auto"/>
        </w:rPr>
        <w:t>читаоцима приближила умешним</w:t>
      </w:r>
      <w:r w:rsidR="00C34E28" w:rsidRPr="00AE01F1">
        <w:rPr>
          <w:color w:val="auto"/>
        </w:rPr>
        <w:t xml:space="preserve"> распоређивањем најзначајнијих табела или визуелног материјала у текст, односно остављањем појединих </w:t>
      </w:r>
      <w:r w:rsidR="006622A8" w:rsidRPr="00AE01F1">
        <w:rPr>
          <w:color w:val="auto"/>
        </w:rPr>
        <w:t xml:space="preserve">случајева </w:t>
      </w:r>
      <w:r w:rsidR="00C34E28" w:rsidRPr="00AE01F1">
        <w:rPr>
          <w:color w:val="auto"/>
        </w:rPr>
        <w:t xml:space="preserve">за одељак </w:t>
      </w:r>
      <w:r w:rsidR="00C34E28" w:rsidRPr="00AE01F1">
        <w:rPr>
          <w:i/>
          <w:iCs/>
          <w:color w:val="auto"/>
        </w:rPr>
        <w:t>Прилога</w:t>
      </w:r>
      <w:r w:rsidR="00C34E28" w:rsidRPr="00AE01F1">
        <w:rPr>
          <w:color w:val="auto"/>
        </w:rPr>
        <w:t xml:space="preserve"> на завршетку дисертације. Посебну пажњу у ова четири потпоглавља, кандидаткиња посвећује и одређеним личностима, најчешће руковдиоцима анализираних институција, као што су </w:t>
      </w:r>
      <w:r w:rsidR="00023325" w:rsidRPr="00AE01F1">
        <w:rPr>
          <w:color w:val="auto"/>
        </w:rPr>
        <w:t xml:space="preserve">ректори Државне музичке академије </w:t>
      </w:r>
      <w:r w:rsidR="006473D7" w:rsidRPr="00AE01F1">
        <w:rPr>
          <w:color w:val="auto"/>
        </w:rPr>
        <w:t xml:space="preserve">Коста Манојловић и </w:t>
      </w:r>
      <w:r w:rsidR="00023325" w:rsidRPr="00AE01F1">
        <w:rPr>
          <w:color w:val="auto"/>
        </w:rPr>
        <w:t xml:space="preserve">Петар Коњовић, затим управник Српског народног позоришта, Јован Поповић и </w:t>
      </w:r>
      <w:r w:rsidR="006473D7" w:rsidRPr="00AE01F1">
        <w:rPr>
          <w:color w:val="auto"/>
        </w:rPr>
        <w:t xml:space="preserve">најзад, </w:t>
      </w:r>
      <w:r w:rsidR="00023325" w:rsidRPr="00AE01F1">
        <w:rPr>
          <w:color w:val="auto"/>
        </w:rPr>
        <w:t xml:space="preserve">комесар Коларчеве народне задужбине, Бошко Богдановић. </w:t>
      </w:r>
    </w:p>
    <w:p w:rsidR="00023325" w:rsidRPr="00AE01F1" w:rsidRDefault="006473D7" w:rsidP="006473D7">
      <w:pPr>
        <w:ind w:firstLine="567"/>
        <w:rPr>
          <w:color w:val="auto"/>
        </w:rPr>
      </w:pPr>
      <w:r w:rsidRPr="00AE01F1">
        <w:rPr>
          <w:color w:val="auto"/>
        </w:rPr>
        <w:t>Док на примеру Државне музичке академије</w:t>
      </w:r>
      <w:r w:rsidR="00023325" w:rsidRPr="00AE01F1">
        <w:rPr>
          <w:color w:val="auto"/>
        </w:rPr>
        <w:t xml:space="preserve"> кандидаткиња аргументује </w:t>
      </w:r>
      <w:r w:rsidRPr="00AE01F1">
        <w:rPr>
          <w:color w:val="auto"/>
        </w:rPr>
        <w:t>значај руководиоца за очување и</w:t>
      </w:r>
      <w:r w:rsidR="00023325" w:rsidRPr="00AE01F1">
        <w:rPr>
          <w:color w:val="auto"/>
        </w:rPr>
        <w:t>н</w:t>
      </w:r>
      <w:r w:rsidRPr="00AE01F1">
        <w:rPr>
          <w:color w:val="auto"/>
        </w:rPr>
        <w:t>с</w:t>
      </w:r>
      <w:r w:rsidR="00023325" w:rsidRPr="00AE01F1">
        <w:rPr>
          <w:color w:val="auto"/>
        </w:rPr>
        <w:t>титуције у контексту окупације</w:t>
      </w:r>
      <w:r w:rsidRPr="00AE01F1">
        <w:rPr>
          <w:color w:val="auto"/>
        </w:rPr>
        <w:t xml:space="preserve"> 1941</w:t>
      </w:r>
      <w:r w:rsidRPr="00AE01F1">
        <w:rPr>
          <w:color w:val="auto"/>
        </w:rPr>
        <w:sym w:font="Symbol" w:char="F02D"/>
      </w:r>
      <w:r w:rsidR="00023325" w:rsidRPr="00AE01F1">
        <w:rPr>
          <w:color w:val="auto"/>
        </w:rPr>
        <w:t xml:space="preserve">1944, примери </w:t>
      </w:r>
      <w:r w:rsidRPr="00AE01F1">
        <w:rPr>
          <w:color w:val="auto"/>
        </w:rPr>
        <w:t>Српског народног позоришта</w:t>
      </w:r>
      <w:r w:rsidR="00023325" w:rsidRPr="00AE01F1">
        <w:rPr>
          <w:color w:val="auto"/>
        </w:rPr>
        <w:t xml:space="preserve"> и Војничког радио Београ</w:t>
      </w:r>
      <w:r w:rsidRPr="00AE01F1">
        <w:rPr>
          <w:color w:val="auto"/>
        </w:rPr>
        <w:t xml:space="preserve">да </w:t>
      </w:r>
      <w:r w:rsidR="0003328A" w:rsidRPr="00AE01F1">
        <w:rPr>
          <w:color w:val="auto"/>
        </w:rPr>
        <w:t xml:space="preserve">наглашавају </w:t>
      </w:r>
      <w:r w:rsidR="00023325" w:rsidRPr="00AE01F1">
        <w:rPr>
          <w:color w:val="auto"/>
        </w:rPr>
        <w:t>снагу локалног контекста функционисања ових институција које чак и уз немачки надзор, у случају позоришта, или управу, у случају радија, доживљавају метаморфозе и неочекиване преокрете у домену биополитике, односно релација према запосленима и „садржају“ који су пропагирале</w:t>
      </w:r>
      <w:r w:rsidR="0003328A" w:rsidRPr="00AE01F1">
        <w:rPr>
          <w:color w:val="auto"/>
        </w:rPr>
        <w:t xml:space="preserve"> у свом раду</w:t>
      </w:r>
      <w:r w:rsidR="00023325" w:rsidRPr="00AE01F1">
        <w:rPr>
          <w:color w:val="auto"/>
        </w:rPr>
        <w:t>. Напослетку, потпоглавље о ВРБ-у послужило је и наглашавању значаја ове институције за историју немачког радија као средства утицаја у Другом светском рату</w:t>
      </w:r>
      <w:r w:rsidR="006622A8" w:rsidRPr="00AE01F1">
        <w:rPr>
          <w:color w:val="auto"/>
        </w:rPr>
        <w:t>. Ово потпоглавље</w:t>
      </w:r>
      <w:r w:rsidR="00023325" w:rsidRPr="00AE01F1">
        <w:rPr>
          <w:color w:val="auto"/>
        </w:rPr>
        <w:t xml:space="preserve"> </w:t>
      </w:r>
      <w:r w:rsidR="006622A8" w:rsidRPr="00AE01F1">
        <w:rPr>
          <w:color w:val="auto"/>
        </w:rPr>
        <w:t>разоктирива и један парадокс:</w:t>
      </w:r>
      <w:r w:rsidR="00023325" w:rsidRPr="00AE01F1">
        <w:rPr>
          <w:color w:val="auto"/>
        </w:rPr>
        <w:t xml:space="preserve"> </w:t>
      </w:r>
      <w:r w:rsidR="006622A8" w:rsidRPr="00AE01F1">
        <w:rPr>
          <w:color w:val="auto"/>
        </w:rPr>
        <w:t>ВРБ је</w:t>
      </w:r>
      <w:r w:rsidR="00023325" w:rsidRPr="00AE01F1">
        <w:rPr>
          <w:color w:val="auto"/>
        </w:rPr>
        <w:t xml:space="preserve"> у </w:t>
      </w:r>
      <w:r w:rsidR="006622A8" w:rsidRPr="00AE01F1">
        <w:rPr>
          <w:color w:val="auto"/>
        </w:rPr>
        <w:t>неповољним</w:t>
      </w:r>
      <w:r w:rsidR="00023325" w:rsidRPr="00AE01F1">
        <w:rPr>
          <w:color w:val="auto"/>
        </w:rPr>
        <w:t xml:space="preserve"> условима окупације представља</w:t>
      </w:r>
      <w:r w:rsidR="006622A8" w:rsidRPr="00AE01F1">
        <w:rPr>
          <w:color w:val="auto"/>
        </w:rPr>
        <w:t>о</w:t>
      </w:r>
      <w:r w:rsidR="00023325" w:rsidRPr="00AE01F1">
        <w:rPr>
          <w:color w:val="auto"/>
        </w:rPr>
        <w:t xml:space="preserve"> оазу за професионални рад</w:t>
      </w:r>
      <w:r w:rsidR="006622A8" w:rsidRPr="00AE01F1">
        <w:rPr>
          <w:color w:val="auto"/>
        </w:rPr>
        <w:t xml:space="preserve"> преосталих музичара „опортуниста“</w:t>
      </w:r>
      <w:r w:rsidR="00505D18" w:rsidRPr="00AE01F1">
        <w:rPr>
          <w:color w:val="auto"/>
        </w:rPr>
        <w:t xml:space="preserve"> и </w:t>
      </w:r>
      <w:r w:rsidR="00023325" w:rsidRPr="00AE01F1">
        <w:rPr>
          <w:color w:val="auto"/>
        </w:rPr>
        <w:t>доприне</w:t>
      </w:r>
      <w:r w:rsidR="00505D18" w:rsidRPr="00AE01F1">
        <w:rPr>
          <w:color w:val="auto"/>
        </w:rPr>
        <w:t>о је</w:t>
      </w:r>
      <w:r w:rsidR="00023325" w:rsidRPr="00AE01F1">
        <w:rPr>
          <w:color w:val="auto"/>
        </w:rPr>
        <w:t xml:space="preserve"> њиховој промоцији ван оквира Београда </w:t>
      </w:r>
      <w:r w:rsidR="00505D18" w:rsidRPr="00AE01F1">
        <w:rPr>
          <w:color w:val="auto"/>
        </w:rPr>
        <w:t>(с обзиром да је ова станица имала</w:t>
      </w:r>
      <w:r w:rsidR="00023325" w:rsidRPr="00AE01F1">
        <w:rPr>
          <w:color w:val="auto"/>
        </w:rPr>
        <w:t xml:space="preserve"> </w:t>
      </w:r>
      <w:r w:rsidR="00505D18" w:rsidRPr="00AE01F1">
        <w:rPr>
          <w:color w:val="auto"/>
        </w:rPr>
        <w:t>велики домет</w:t>
      </w:r>
      <w:r w:rsidR="00023325" w:rsidRPr="00AE01F1">
        <w:rPr>
          <w:color w:val="auto"/>
        </w:rPr>
        <w:t xml:space="preserve"> емитовања</w:t>
      </w:r>
      <w:r w:rsidR="00505D18" w:rsidRPr="00AE01F1">
        <w:rPr>
          <w:color w:val="auto"/>
        </w:rPr>
        <w:t>)</w:t>
      </w:r>
      <w:r w:rsidR="00023325" w:rsidRPr="00AE01F1">
        <w:rPr>
          <w:color w:val="auto"/>
        </w:rPr>
        <w:t xml:space="preserve">. </w:t>
      </w:r>
      <w:r w:rsidR="00150746" w:rsidRPr="00AE01F1">
        <w:rPr>
          <w:color w:val="auto"/>
        </w:rPr>
        <w:t xml:space="preserve">У све четири институције као црвена нит провлачи се како значајна промена родних односа са изразитим </w:t>
      </w:r>
      <w:r w:rsidR="00150746" w:rsidRPr="00AE01F1">
        <w:rPr>
          <w:color w:val="auto"/>
        </w:rPr>
        <w:lastRenderedPageBreak/>
        <w:t xml:space="preserve">патријархалним мушким актерима и двема опречним верзијама жене </w:t>
      </w:r>
      <w:r w:rsidR="00C056D3" w:rsidRPr="00AE01F1">
        <w:rPr>
          <w:color w:val="auto"/>
        </w:rPr>
        <w:sym w:font="Symbol" w:char="F02D"/>
      </w:r>
      <w:r w:rsidR="00150746" w:rsidRPr="00AE01F1">
        <w:rPr>
          <w:color w:val="auto"/>
        </w:rPr>
        <w:t xml:space="preserve"> етеричне</w:t>
      </w:r>
      <w:r w:rsidR="00505D18" w:rsidRPr="00AE01F1">
        <w:rPr>
          <w:color w:val="auto"/>
        </w:rPr>
        <w:t xml:space="preserve"> и</w:t>
      </w:r>
      <w:r w:rsidR="00150746" w:rsidRPr="00AE01F1">
        <w:rPr>
          <w:color w:val="auto"/>
        </w:rPr>
        <w:t xml:space="preserve"> модерне аријевк</w:t>
      </w:r>
      <w:r w:rsidR="00505D18" w:rsidRPr="00AE01F1">
        <w:rPr>
          <w:color w:val="auto"/>
        </w:rPr>
        <w:t>е</w:t>
      </w:r>
      <w:r w:rsidR="00150746" w:rsidRPr="00AE01F1">
        <w:rPr>
          <w:color w:val="auto"/>
        </w:rPr>
        <w:t xml:space="preserve"> код </w:t>
      </w:r>
      <w:r w:rsidR="00505D18" w:rsidRPr="00AE01F1">
        <w:rPr>
          <w:color w:val="auto"/>
        </w:rPr>
        <w:t>у немачкој био</w:t>
      </w:r>
      <w:ins w:id="2" w:author="Ivana" w:date="2019-11-07T07:58:00Z">
        <w:r w:rsidR="00B42E51">
          <w:rPr>
            <w:color w:val="auto"/>
          </w:rPr>
          <w:t>п</w:t>
        </w:r>
      </w:ins>
      <w:del w:id="3" w:author="Ivana" w:date="2019-11-07T07:58:00Z">
        <w:r w:rsidR="00505D18" w:rsidRPr="00AE01F1" w:rsidDel="00B42E51">
          <w:rPr>
            <w:color w:val="auto"/>
          </w:rPr>
          <w:delText>ш</w:delText>
        </w:r>
      </w:del>
      <w:r w:rsidR="00505D18" w:rsidRPr="00AE01F1">
        <w:rPr>
          <w:color w:val="auto"/>
        </w:rPr>
        <w:t xml:space="preserve">олитици и мајчинске </w:t>
      </w:r>
      <w:r w:rsidR="00150746" w:rsidRPr="00AE01F1">
        <w:rPr>
          <w:color w:val="auto"/>
        </w:rPr>
        <w:t xml:space="preserve">чуварке огњишта у српској биополитици. </w:t>
      </w:r>
      <w:r w:rsidR="00505D18" w:rsidRPr="00AE01F1">
        <w:rPr>
          <w:color w:val="auto"/>
        </w:rPr>
        <w:t>К</w:t>
      </w:r>
      <w:r w:rsidR="00150746" w:rsidRPr="00AE01F1">
        <w:rPr>
          <w:color w:val="auto"/>
        </w:rPr>
        <w:t>роз четири студије случаја</w:t>
      </w:r>
      <w:r w:rsidR="00505D18" w:rsidRPr="00AE01F1">
        <w:rPr>
          <w:color w:val="auto"/>
        </w:rPr>
        <w:t xml:space="preserve"> (</w:t>
      </w:r>
      <w:r w:rsidR="00150746" w:rsidRPr="00AE01F1">
        <w:rPr>
          <w:color w:val="auto"/>
        </w:rPr>
        <w:t>институције</w:t>
      </w:r>
      <w:r w:rsidR="0003328A" w:rsidRPr="00AE01F1">
        <w:rPr>
          <w:color w:val="auto"/>
        </w:rPr>
        <w:t>/</w:t>
      </w:r>
      <w:r w:rsidR="00150746" w:rsidRPr="00AE01F1">
        <w:rPr>
          <w:color w:val="auto"/>
        </w:rPr>
        <w:t>музичара</w:t>
      </w:r>
      <w:r w:rsidR="00505D18" w:rsidRPr="00AE01F1">
        <w:rPr>
          <w:color w:val="auto"/>
        </w:rPr>
        <w:t>)</w:t>
      </w:r>
      <w:r w:rsidR="00150746" w:rsidRPr="00AE01F1">
        <w:rPr>
          <w:color w:val="auto"/>
        </w:rPr>
        <w:t xml:space="preserve"> </w:t>
      </w:r>
      <w:r w:rsidR="00505D18" w:rsidRPr="00AE01F1">
        <w:rPr>
          <w:color w:val="auto"/>
        </w:rPr>
        <w:t>кандидаткиња</w:t>
      </w:r>
      <w:r w:rsidR="00150746" w:rsidRPr="00AE01F1">
        <w:rPr>
          <w:color w:val="auto"/>
        </w:rPr>
        <w:t xml:space="preserve"> </w:t>
      </w:r>
      <w:r w:rsidR="00505D18" w:rsidRPr="00AE01F1">
        <w:rPr>
          <w:color w:val="auto"/>
        </w:rPr>
        <w:t>демонстрира</w:t>
      </w:r>
      <w:r w:rsidR="0003328A" w:rsidRPr="00AE01F1">
        <w:rPr>
          <w:color w:val="auto"/>
        </w:rPr>
        <w:t xml:space="preserve"> </w:t>
      </w:r>
      <w:r w:rsidR="00150746" w:rsidRPr="00AE01F1">
        <w:rPr>
          <w:color w:val="auto"/>
        </w:rPr>
        <w:t>и не</w:t>
      </w:r>
      <w:r w:rsidR="00505D18" w:rsidRPr="00AE01F1">
        <w:rPr>
          <w:color w:val="auto"/>
        </w:rPr>
        <w:t>доследност</w:t>
      </w:r>
      <w:r w:rsidR="00150746" w:rsidRPr="00AE01F1">
        <w:rPr>
          <w:color w:val="auto"/>
        </w:rPr>
        <w:t xml:space="preserve"> српске </w:t>
      </w:r>
      <w:r w:rsidR="00505D18" w:rsidRPr="00AE01F1">
        <w:rPr>
          <w:color w:val="auto"/>
        </w:rPr>
        <w:t>биополитике: уместо да остане при одабраном</w:t>
      </w:r>
      <w:r w:rsidR="0003328A" w:rsidRPr="00AE01F1">
        <w:rPr>
          <w:color w:val="auto"/>
        </w:rPr>
        <w:t xml:space="preserve"> </w:t>
      </w:r>
      <w:r w:rsidR="00150746" w:rsidRPr="00AE01F1">
        <w:rPr>
          <w:color w:val="auto"/>
        </w:rPr>
        <w:t>тип</w:t>
      </w:r>
      <w:r w:rsidR="00505D18" w:rsidRPr="00AE01F1">
        <w:rPr>
          <w:color w:val="auto"/>
        </w:rPr>
        <w:t>у</w:t>
      </w:r>
      <w:r w:rsidR="00150746" w:rsidRPr="00AE01F1">
        <w:rPr>
          <w:color w:val="auto"/>
        </w:rPr>
        <w:t xml:space="preserve"> жен</w:t>
      </w:r>
      <w:r w:rsidR="0003328A" w:rsidRPr="00AE01F1">
        <w:rPr>
          <w:color w:val="auto"/>
        </w:rPr>
        <w:t xml:space="preserve">е, </w:t>
      </w:r>
      <w:r w:rsidR="00505D18" w:rsidRPr="00AE01F1">
        <w:rPr>
          <w:color w:val="auto"/>
        </w:rPr>
        <w:t>она се налази у перманентном искушењу</w:t>
      </w:r>
      <w:r w:rsidR="0003328A" w:rsidRPr="00AE01F1">
        <w:rPr>
          <w:color w:val="auto"/>
        </w:rPr>
        <w:t xml:space="preserve"> да сусти</w:t>
      </w:r>
      <w:r w:rsidR="00505D18" w:rsidRPr="00AE01F1">
        <w:rPr>
          <w:color w:val="auto"/>
        </w:rPr>
        <w:t>гне</w:t>
      </w:r>
      <w:r w:rsidR="00150746" w:rsidRPr="00AE01F1">
        <w:rPr>
          <w:color w:val="auto"/>
        </w:rPr>
        <w:t xml:space="preserve"> немачк</w:t>
      </w:r>
      <w:r w:rsidR="00505D18" w:rsidRPr="00AE01F1">
        <w:rPr>
          <w:color w:val="auto"/>
        </w:rPr>
        <w:t>и тип</w:t>
      </w:r>
      <w:r w:rsidR="0003328A" w:rsidRPr="00AE01F1">
        <w:rPr>
          <w:color w:val="auto"/>
        </w:rPr>
        <w:t xml:space="preserve"> </w:t>
      </w:r>
      <w:r w:rsidR="00150746" w:rsidRPr="00AE01F1">
        <w:rPr>
          <w:color w:val="auto"/>
        </w:rPr>
        <w:t xml:space="preserve">жене </w:t>
      </w:r>
      <w:r w:rsidR="00505D18" w:rsidRPr="00AE01F1">
        <w:rPr>
          <w:color w:val="auto"/>
        </w:rPr>
        <w:t xml:space="preserve">(који је посебно био идеализован </w:t>
      </w:r>
      <w:r w:rsidR="00150746" w:rsidRPr="00AE01F1">
        <w:rPr>
          <w:color w:val="auto"/>
        </w:rPr>
        <w:t>у опер</w:t>
      </w:r>
      <w:r w:rsidR="0003328A" w:rsidRPr="00AE01F1">
        <w:rPr>
          <w:color w:val="auto"/>
        </w:rPr>
        <w:t>и</w:t>
      </w:r>
      <w:r w:rsidR="00505D18" w:rsidRPr="00AE01F1">
        <w:rPr>
          <w:color w:val="auto"/>
        </w:rPr>
        <w:t xml:space="preserve">, </w:t>
      </w:r>
      <w:r w:rsidR="0003328A" w:rsidRPr="00AE01F1">
        <w:rPr>
          <w:color w:val="auto"/>
        </w:rPr>
        <w:t>филму и балету</w:t>
      </w:r>
      <w:r w:rsidR="00505D18" w:rsidRPr="00AE01F1">
        <w:rPr>
          <w:color w:val="auto"/>
        </w:rPr>
        <w:t>)</w:t>
      </w:r>
      <w:r w:rsidR="00150746" w:rsidRPr="00AE01F1">
        <w:rPr>
          <w:color w:val="auto"/>
        </w:rPr>
        <w:t xml:space="preserve">. </w:t>
      </w:r>
      <w:r w:rsidR="00023325" w:rsidRPr="00AE01F1">
        <w:rPr>
          <w:color w:val="auto"/>
        </w:rPr>
        <w:t xml:space="preserve">  </w:t>
      </w:r>
    </w:p>
    <w:p w:rsidR="00150746" w:rsidRPr="00AE01F1" w:rsidRDefault="00C056D3" w:rsidP="00150746">
      <w:pPr>
        <w:ind w:firstLine="567"/>
        <w:rPr>
          <w:color w:val="auto"/>
        </w:rPr>
      </w:pPr>
      <w:r w:rsidRPr="00AE01F1">
        <w:rPr>
          <w:color w:val="auto"/>
        </w:rPr>
        <w:t>Друга знач</w:t>
      </w:r>
      <w:r w:rsidR="00150746" w:rsidRPr="00AE01F1">
        <w:rPr>
          <w:color w:val="auto"/>
        </w:rPr>
        <w:t xml:space="preserve">ајна нит која се прати у локалним праксама биополитичке регулације и дисциплине музичара у одабраним музичким и музичко-сценским институцијама јесте проблем </w:t>
      </w:r>
      <w:r w:rsidR="00150746" w:rsidRPr="00AE01F1">
        <w:rPr>
          <w:i/>
          <w:iCs/>
          <w:color w:val="auto"/>
        </w:rPr>
        <w:t>етничког идентитета</w:t>
      </w:r>
      <w:r w:rsidR="00150746" w:rsidRPr="00AE01F1">
        <w:rPr>
          <w:color w:val="auto"/>
        </w:rPr>
        <w:t xml:space="preserve"> који је јако значајан за питање очувања колективног ентитета и хомогенизацију. С тим у вези, кандидаткиња анализира изузетно значајне позиције руских и чешких музичара</w:t>
      </w:r>
      <w:r w:rsidR="0003328A" w:rsidRPr="00AE01F1">
        <w:rPr>
          <w:color w:val="auto"/>
        </w:rPr>
        <w:t>, који су заслужни за професион</w:t>
      </w:r>
      <w:r w:rsidR="00150746" w:rsidRPr="00AE01F1">
        <w:rPr>
          <w:color w:val="auto"/>
        </w:rPr>
        <w:t xml:space="preserve">ализацију и развој музичких пракси и музичког школства и институција од </w:t>
      </w:r>
      <w:r w:rsidRPr="00AE01F1">
        <w:rPr>
          <w:color w:val="auto"/>
        </w:rPr>
        <w:t>XIX века</w:t>
      </w:r>
      <w:r w:rsidR="00505D18" w:rsidRPr="00AE01F1">
        <w:rPr>
          <w:color w:val="auto"/>
        </w:rPr>
        <w:t xml:space="preserve"> и који су у овом периоду</w:t>
      </w:r>
      <w:r w:rsidRPr="00AE01F1">
        <w:rPr>
          <w:color w:val="auto"/>
        </w:rPr>
        <w:t>, судећи по</w:t>
      </w:r>
      <w:r w:rsidR="0003328A" w:rsidRPr="00AE01F1">
        <w:rPr>
          <w:color w:val="auto"/>
        </w:rPr>
        <w:t xml:space="preserve"> аргументима </w:t>
      </w:r>
      <w:r w:rsidR="00505D18" w:rsidRPr="00AE01F1">
        <w:rPr>
          <w:color w:val="auto"/>
        </w:rPr>
        <w:t>подастртим</w:t>
      </w:r>
      <w:r w:rsidR="0003328A" w:rsidRPr="00AE01F1">
        <w:rPr>
          <w:color w:val="auto"/>
        </w:rPr>
        <w:t xml:space="preserve"> у овој дисертацији</w:t>
      </w:r>
      <w:r w:rsidR="00505D18" w:rsidRPr="00AE01F1">
        <w:rPr>
          <w:color w:val="auto"/>
        </w:rPr>
        <w:t>,</w:t>
      </w:r>
      <w:r w:rsidR="0003328A" w:rsidRPr="00AE01F1">
        <w:rPr>
          <w:color w:val="auto"/>
        </w:rPr>
        <w:t xml:space="preserve"> </w:t>
      </w:r>
      <w:r w:rsidRPr="00AE01F1">
        <w:rPr>
          <w:color w:val="auto"/>
        </w:rPr>
        <w:t xml:space="preserve">доживели значајан пад статуса. Такође, кандидаткиња с правом указује на снисходљивост српских власти према дошљацима из Независне државе Хрватске којима је често давана предност у запошљавању у музичким институцијама. </w:t>
      </w:r>
    </w:p>
    <w:p w:rsidR="00E11F27" w:rsidRPr="00AE01F1" w:rsidRDefault="00AF2791" w:rsidP="00A67B03">
      <w:pPr>
        <w:ind w:firstLine="567"/>
        <w:rPr>
          <w:rFonts w:ascii="Times New Roman" w:eastAsia="SimSun" w:hAnsi="Times New Roman"/>
          <w:color w:val="auto"/>
          <w:lang w:eastAsia="zh-CN"/>
        </w:rPr>
      </w:pPr>
      <w:r w:rsidRPr="00AE01F1">
        <w:rPr>
          <w:rFonts w:ascii="Times New Roman" w:eastAsia="SimSun" w:hAnsi="Times New Roman"/>
          <w:color w:val="auto"/>
          <w:lang w:eastAsia="zh-CN"/>
        </w:rPr>
        <w:t xml:space="preserve">Дисертација је заокружена закључним разматрањима 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изведеним у четири потпоглавља. Кандидаткиња најпре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указује на 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>могућн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о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ст да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типологија 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музичара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коју је оформила за потребе своје дисертације пронађе ширу примену, и то како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на другим оку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п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ираним територијама у Другом светском рату,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тако и у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другим уметн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ости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>м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а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(тј. да се примени на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филмск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, позоришн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и визуелн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уметни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>ке). Затим она указује на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нарочито значајан и сложен однос </w:t>
      </w:r>
      <w:r w:rsidR="00E11F27" w:rsidRPr="00AE01F1">
        <w:rPr>
          <w:rFonts w:ascii="Times New Roman" w:eastAsia="SimSun" w:hAnsi="Times New Roman"/>
          <w:i/>
          <w:iCs/>
          <w:color w:val="auto"/>
          <w:lang w:eastAsia="zh-CN"/>
        </w:rPr>
        <w:t>урбано-рурално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у стратегијама хипотетичких регулација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окупираног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српског друштва, али и нацистичкој биополитичкој регулацији.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Будући да је ова дисертација већ осмишљена и спроведена интердисциплинарно, важно је напоменути да на овом месту кандидаткиња указује на важност повезивања са етнологијом, антропологијом и етномузикологијом по питању анализе односа </w:t>
      </w:r>
      <w:r w:rsidR="00E11F27" w:rsidRPr="00AE01F1">
        <w:rPr>
          <w:rFonts w:ascii="Times New Roman" w:eastAsia="SimSun" w:hAnsi="Times New Roman"/>
          <w:i/>
          <w:iCs/>
          <w:color w:val="auto"/>
          <w:lang w:eastAsia="zh-CN"/>
        </w:rPr>
        <w:t>урбано-рурално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у 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Србији и другим европским земљама које </w:t>
      </w:r>
      <w:r w:rsidR="005224D2" w:rsidRPr="00AE01F1">
        <w:rPr>
          <w:rFonts w:ascii="Times New Roman" w:eastAsia="SimSun" w:hAnsi="Times New Roman"/>
          <w:color w:val="auto"/>
          <w:lang w:eastAsia="zh-CN"/>
        </w:rPr>
        <w:t>је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 окуп</w:t>
      </w:r>
      <w:r w:rsidR="005224D2" w:rsidRPr="00AE01F1">
        <w:rPr>
          <w:rFonts w:ascii="Times New Roman" w:eastAsia="SimSun" w:hAnsi="Times New Roman"/>
          <w:color w:val="auto"/>
          <w:lang w:eastAsia="zh-CN"/>
        </w:rPr>
        <w:t>ирао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 Трећ</w:t>
      </w:r>
      <w:r w:rsidR="005224D2" w:rsidRPr="00AE01F1">
        <w:rPr>
          <w:rFonts w:ascii="Times New Roman" w:eastAsia="SimSun" w:hAnsi="Times New Roman"/>
          <w:color w:val="auto"/>
          <w:lang w:eastAsia="zh-CN"/>
        </w:rPr>
        <w:t>и</w:t>
      </w:r>
      <w:r w:rsidR="00B9581C" w:rsidRPr="00AE01F1">
        <w:rPr>
          <w:rFonts w:ascii="Times New Roman" w:eastAsia="SimSun" w:hAnsi="Times New Roman"/>
          <w:color w:val="auto"/>
          <w:lang w:eastAsia="zh-CN"/>
        </w:rPr>
        <w:t xml:space="preserve"> рајх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. </w:t>
      </w:r>
    </w:p>
    <w:p w:rsidR="000B19CC" w:rsidRPr="00AE01F1" w:rsidRDefault="00D74225" w:rsidP="00EC6FC6">
      <w:pPr>
        <w:ind w:firstLine="567"/>
        <w:rPr>
          <w:rFonts w:ascii="Times New Roman" w:eastAsia="SimSun" w:hAnsi="Times New Roman"/>
          <w:color w:val="auto"/>
          <w:lang w:eastAsia="zh-CN"/>
        </w:rPr>
      </w:pPr>
      <w:r w:rsidRPr="00AE01F1">
        <w:rPr>
          <w:rFonts w:ascii="Times New Roman" w:eastAsia="SimSun" w:hAnsi="Times New Roman"/>
          <w:color w:val="auto"/>
          <w:lang w:eastAsia="zh-CN"/>
        </w:rPr>
        <w:t>Канидаткиња је такође указала и</w:t>
      </w:r>
      <w:r w:rsidR="00A4638F" w:rsidRPr="00AE01F1">
        <w:rPr>
          <w:rFonts w:ascii="Times New Roman" w:eastAsia="SimSun" w:hAnsi="Times New Roman"/>
          <w:color w:val="auto"/>
          <w:lang w:eastAsia="zh-CN"/>
        </w:rPr>
        <w:t xml:space="preserve"> на 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значајна –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само 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наизглед </w:t>
      </w:r>
      <w:r w:rsidR="00A4638F" w:rsidRPr="00AE01F1">
        <w:rPr>
          <w:rFonts w:ascii="Times New Roman" w:eastAsia="SimSun" w:hAnsi="Times New Roman"/>
          <w:color w:val="auto"/>
          <w:lang w:eastAsia="zh-CN"/>
        </w:rPr>
        <w:t>парадокс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ална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–</w:t>
      </w:r>
      <w:r w:rsidRPr="00AE01F1">
        <w:rPr>
          <w:rFonts w:ascii="Times New Roman" w:eastAsia="SimSun" w:hAnsi="Times New Roman"/>
          <w:color w:val="auto"/>
          <w:lang w:eastAsia="zh-CN"/>
        </w:rPr>
        <w:t xml:space="preserve"> разилажења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између националсоцијалистичке идеологије и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биополитике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коју су окупационе власти водиле у Србији. Такође је истакла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и заблуд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које су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колаборацион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исти имали у погледу свог значаја и положаја у целокупном апарату власти, а 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које су имале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погубн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е консеквенце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 по целу Србију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.</w:t>
      </w:r>
      <w:r w:rsidR="00A4638F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>С тим у вези, значајно је да кандидаткиња уочава не само на простору окупираног Београда недостат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>а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к </w:t>
      </w:r>
      <w:r w:rsidR="00756D5B" w:rsidRPr="00AE01F1">
        <w:rPr>
          <w:rFonts w:ascii="Times New Roman" w:eastAsia="SimSun" w:hAnsi="Times New Roman"/>
          <w:i/>
          <w:iCs/>
          <w:color w:val="auto"/>
          <w:lang w:eastAsia="zh-CN"/>
        </w:rPr>
        <w:t>подобних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музичара и преовладавање </w:t>
      </w:r>
      <w:r w:rsidR="00756D5B" w:rsidRPr="00AE01F1">
        <w:rPr>
          <w:rFonts w:ascii="Times New Roman" w:eastAsia="SimSun" w:hAnsi="Times New Roman"/>
          <w:i/>
          <w:iCs/>
          <w:color w:val="auto"/>
          <w:lang w:eastAsia="zh-CN"/>
        </w:rPr>
        <w:t>опортуниста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у музичком животу, већ користи прил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ику да то компаративно повеже са ситуацијом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у Трећем рајху о кој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ој</w:t>
      </w:r>
      <w:r w:rsidR="00756D5B" w:rsidRPr="00AE01F1">
        <w:rPr>
          <w:rFonts w:ascii="Times New Roman" w:eastAsia="SimSun" w:hAnsi="Times New Roman"/>
          <w:color w:val="auto"/>
          <w:lang w:eastAsia="zh-CN"/>
        </w:rPr>
        <w:t xml:space="preserve"> је детаљније излагала у првом поглављу дисертације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 xml:space="preserve">. На основу свих тих запажања кандидаткиња је дошла до свеобухватнијег закључка о фатализму, па и </w:t>
      </w:r>
      <w:r w:rsidR="00E97A4E" w:rsidRPr="00AE01F1">
        <w:rPr>
          <w:rFonts w:ascii="Times New Roman" w:eastAsia="SimSun" w:hAnsi="Times New Roman"/>
          <w:color w:val="auto"/>
          <w:lang w:eastAsia="zh-CN"/>
        </w:rPr>
        <w:t xml:space="preserve">одређеној 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самодеструктивности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наци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оналсоцијалистичке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биополитичк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регулациј</w:t>
      </w:r>
      <w:r w:rsidR="000B19CC" w:rsidRPr="00AE01F1">
        <w:rPr>
          <w:rFonts w:ascii="Times New Roman" w:eastAsia="SimSun" w:hAnsi="Times New Roman"/>
          <w:color w:val="auto"/>
          <w:lang w:eastAsia="zh-CN"/>
        </w:rPr>
        <w:t>е</w:t>
      </w:r>
      <w:r w:rsidR="00E11F27" w:rsidRPr="00AE01F1">
        <w:rPr>
          <w:rFonts w:ascii="Times New Roman" w:eastAsia="SimSun" w:hAnsi="Times New Roman"/>
          <w:color w:val="auto"/>
          <w:lang w:eastAsia="zh-CN"/>
        </w:rPr>
        <w:t xml:space="preserve"> друштва.</w:t>
      </w:r>
      <w:r w:rsidR="00D1519E" w:rsidRPr="00AE01F1">
        <w:rPr>
          <w:rFonts w:ascii="Times New Roman" w:eastAsia="SimSun" w:hAnsi="Times New Roman"/>
          <w:color w:val="auto"/>
          <w:lang w:eastAsia="zh-CN"/>
        </w:rPr>
        <w:t xml:space="preserve"> </w:t>
      </w:r>
    </w:p>
    <w:p w:rsidR="000B19CC" w:rsidRPr="00AE01F1" w:rsidRDefault="000B19CC" w:rsidP="00A67B03">
      <w:pPr>
        <w:ind w:firstLine="567"/>
        <w:rPr>
          <w:b/>
          <w:bCs w:val="0"/>
          <w:color w:val="auto"/>
        </w:rPr>
      </w:pPr>
    </w:p>
    <w:p w:rsidR="000B19CC" w:rsidRPr="00AE01F1" w:rsidRDefault="000B19CC" w:rsidP="00A67B03">
      <w:pPr>
        <w:ind w:firstLine="567"/>
        <w:rPr>
          <w:b/>
          <w:bCs w:val="0"/>
          <w:color w:val="auto"/>
        </w:rPr>
      </w:pPr>
    </w:p>
    <w:p w:rsidR="003A5BD2" w:rsidRPr="00AE01F1" w:rsidRDefault="003A5BD2" w:rsidP="00A67B03">
      <w:pPr>
        <w:ind w:firstLine="567"/>
        <w:rPr>
          <w:b/>
          <w:bCs w:val="0"/>
          <w:color w:val="auto"/>
        </w:rPr>
      </w:pPr>
      <w:r w:rsidRPr="00AE01F1">
        <w:rPr>
          <w:b/>
          <w:bCs w:val="0"/>
          <w:color w:val="auto"/>
        </w:rPr>
        <w:t>Закључак Комисије</w:t>
      </w:r>
    </w:p>
    <w:p w:rsidR="000B19CC" w:rsidRPr="00AE01F1" w:rsidRDefault="000B19CC" w:rsidP="00A67B03">
      <w:pPr>
        <w:ind w:firstLine="567"/>
        <w:rPr>
          <w:rFonts w:ascii="Times New Roman" w:hAnsi="Times New Roman"/>
          <w:color w:val="auto"/>
        </w:rPr>
      </w:pPr>
    </w:p>
    <w:p w:rsidR="00D1519E" w:rsidRPr="00AE01F1" w:rsidRDefault="00AF2791" w:rsidP="00D1519E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 xml:space="preserve">У закључку бисмо истакли да је Маја Васиљевић </w:t>
      </w:r>
      <w:r w:rsidR="00AE01F1">
        <w:rPr>
          <w:rFonts w:ascii="Times New Roman" w:hAnsi="Times New Roman"/>
          <w:color w:val="auto"/>
        </w:rPr>
        <w:t>у постпуности</w:t>
      </w:r>
      <w:r w:rsidRPr="00AE01F1">
        <w:rPr>
          <w:rFonts w:ascii="Times New Roman" w:hAnsi="Times New Roman"/>
          <w:color w:val="auto"/>
        </w:rPr>
        <w:t xml:space="preserve"> испунила задатке и циљеве наведене у својој пријави дисертације.</w:t>
      </w:r>
      <w:r w:rsidR="001776D1" w:rsidRPr="00AE01F1">
        <w:rPr>
          <w:rFonts w:ascii="Times New Roman" w:hAnsi="Times New Roman"/>
          <w:color w:val="auto"/>
        </w:rPr>
        <w:t xml:space="preserve"> </w:t>
      </w:r>
      <w:r w:rsidR="00AE01F1">
        <w:rPr>
          <w:rFonts w:ascii="Times New Roman" w:hAnsi="Times New Roman"/>
          <w:color w:val="auto"/>
        </w:rPr>
        <w:t xml:space="preserve">Иако </w:t>
      </w:r>
      <w:r w:rsidR="00AE01F1" w:rsidRPr="00AE01F1">
        <w:rPr>
          <w:rFonts w:ascii="Times New Roman" w:hAnsi="Times New Roman"/>
          <w:color w:val="auto"/>
        </w:rPr>
        <w:t>биополитичк</w:t>
      </w:r>
      <w:r w:rsidR="00AE01F1">
        <w:rPr>
          <w:rFonts w:ascii="Times New Roman" w:hAnsi="Times New Roman"/>
          <w:color w:val="auto"/>
        </w:rPr>
        <w:t xml:space="preserve">и приступ није широко заступљен </w:t>
      </w:r>
      <w:r w:rsidR="00AE01F1" w:rsidRPr="00AE01F1">
        <w:rPr>
          <w:rFonts w:ascii="Times New Roman" w:hAnsi="Times New Roman"/>
          <w:color w:val="auto"/>
        </w:rPr>
        <w:t>у социологији</w:t>
      </w:r>
      <w:r w:rsidR="00AE01F1">
        <w:rPr>
          <w:rFonts w:ascii="Times New Roman" w:hAnsi="Times New Roman"/>
          <w:color w:val="auto"/>
        </w:rPr>
        <w:t>, она је у својој дисертацији демонстрирала његову хеуристичку плодност и флексибилност каква је неопходна у истраживању које социолошки приступ комбинује</w:t>
      </w:r>
      <w:r w:rsidR="001776D1" w:rsidRPr="00AE01F1">
        <w:rPr>
          <w:rFonts w:ascii="Times New Roman" w:hAnsi="Times New Roman"/>
          <w:color w:val="auto"/>
        </w:rPr>
        <w:t xml:space="preserve"> </w:t>
      </w:r>
      <w:r w:rsidR="00AE01F1">
        <w:rPr>
          <w:rFonts w:ascii="Times New Roman" w:hAnsi="Times New Roman"/>
          <w:color w:val="auto"/>
        </w:rPr>
        <w:t>са</w:t>
      </w:r>
      <w:r w:rsidR="001776D1" w:rsidRPr="00AE01F1">
        <w:rPr>
          <w:rFonts w:ascii="Times New Roman" w:hAnsi="Times New Roman"/>
          <w:color w:val="auto"/>
        </w:rPr>
        <w:t xml:space="preserve"> историјск</w:t>
      </w:r>
      <w:r w:rsidR="00AE01F1">
        <w:rPr>
          <w:rFonts w:ascii="Times New Roman" w:hAnsi="Times New Roman"/>
          <w:color w:val="auto"/>
        </w:rPr>
        <w:t>им и музиколошким</w:t>
      </w:r>
      <w:r w:rsidR="001776D1" w:rsidRPr="00AE01F1">
        <w:rPr>
          <w:rFonts w:ascii="Times New Roman" w:hAnsi="Times New Roman"/>
          <w:color w:val="auto"/>
        </w:rPr>
        <w:t>.</w:t>
      </w:r>
      <w:r w:rsidRPr="00AE01F1">
        <w:rPr>
          <w:rFonts w:ascii="Times New Roman" w:hAnsi="Times New Roman"/>
          <w:color w:val="auto"/>
        </w:rPr>
        <w:t xml:space="preserve"> </w:t>
      </w:r>
    </w:p>
    <w:p w:rsidR="00D1519E" w:rsidRPr="00AE01F1" w:rsidRDefault="009B21CD" w:rsidP="00D1519E">
      <w:pPr>
        <w:ind w:firstLine="56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Евидентирање и повезивање</w:t>
      </w:r>
      <w:r w:rsidR="003B70AF" w:rsidRPr="00AE01F1">
        <w:rPr>
          <w:rFonts w:ascii="Times New Roman" w:hAnsi="Times New Roman"/>
          <w:color w:val="auto"/>
        </w:rPr>
        <w:t xml:space="preserve"> широког спектра музич</w:t>
      </w:r>
      <w:r>
        <w:rPr>
          <w:rFonts w:ascii="Times New Roman" w:hAnsi="Times New Roman"/>
          <w:color w:val="auto"/>
        </w:rPr>
        <w:t>ких институција и извођача</w:t>
      </w:r>
      <w:r w:rsidR="003B70AF" w:rsidRPr="00AE01F1">
        <w:rPr>
          <w:rFonts w:ascii="Times New Roman" w:hAnsi="Times New Roman"/>
          <w:color w:val="auto"/>
        </w:rPr>
        <w:t xml:space="preserve">, </w:t>
      </w:r>
      <w:r>
        <w:rPr>
          <w:rFonts w:ascii="Times New Roman" w:hAnsi="Times New Roman"/>
          <w:color w:val="auto"/>
        </w:rPr>
        <w:t xml:space="preserve">типологија њихових пракси, </w:t>
      </w:r>
      <w:r w:rsidR="003B70AF" w:rsidRPr="00AE01F1">
        <w:rPr>
          <w:rFonts w:ascii="Times New Roman" w:hAnsi="Times New Roman"/>
          <w:color w:val="auto"/>
        </w:rPr>
        <w:t xml:space="preserve">те анализа и систематизација њиховог делања </w:t>
      </w:r>
      <w:r>
        <w:rPr>
          <w:rFonts w:ascii="Times New Roman" w:hAnsi="Times New Roman"/>
          <w:color w:val="auto"/>
        </w:rPr>
        <w:t>у Београду у периоду 1941</w:t>
      </w:r>
      <w:ins w:id="4" w:author="Ivana" w:date="2019-11-07T07:59:00Z">
        <w:r w:rsidR="00B42E51" w:rsidRPr="00AE01F1">
          <w:rPr>
            <w:color w:val="auto"/>
          </w:rPr>
          <w:sym w:font="Symbol" w:char="F02D"/>
        </w:r>
      </w:ins>
      <w:del w:id="5" w:author="Ivana" w:date="2019-11-07T07:59:00Z">
        <w:r w:rsidDel="00B42E51">
          <w:rPr>
            <w:rFonts w:ascii="Times New Roman" w:hAnsi="Times New Roman"/>
            <w:color w:val="auto"/>
          </w:rPr>
          <w:delText>-</w:delText>
        </w:r>
      </w:del>
      <w:r>
        <w:rPr>
          <w:rFonts w:ascii="Times New Roman" w:hAnsi="Times New Roman"/>
          <w:color w:val="auto"/>
        </w:rPr>
        <w:t>1944.</w:t>
      </w:r>
      <w:r w:rsidR="003B70AF" w:rsidRPr="00AE01F1">
        <w:rPr>
          <w:rFonts w:ascii="Times New Roman" w:hAnsi="Times New Roman"/>
          <w:color w:val="auto"/>
        </w:rPr>
        <w:t xml:space="preserve"> представља </w:t>
      </w:r>
      <w:r>
        <w:rPr>
          <w:rFonts w:ascii="Times New Roman" w:hAnsi="Times New Roman"/>
          <w:color w:val="auto"/>
        </w:rPr>
        <w:t xml:space="preserve">вредан допринос социологији музике у Србији, али </w:t>
      </w:r>
      <w:r>
        <w:rPr>
          <w:rFonts w:ascii="Times New Roman" w:hAnsi="Times New Roman"/>
          <w:color w:val="auto"/>
        </w:rPr>
        <w:lastRenderedPageBreak/>
        <w:t>и шире</w:t>
      </w:r>
      <w:r w:rsidR="003B70AF" w:rsidRPr="00AE01F1">
        <w:rPr>
          <w:rFonts w:ascii="Times New Roman" w:hAnsi="Times New Roman"/>
          <w:color w:val="auto"/>
        </w:rPr>
        <w:t xml:space="preserve">. </w:t>
      </w:r>
      <w:r>
        <w:rPr>
          <w:rFonts w:ascii="Times New Roman" w:hAnsi="Times New Roman"/>
          <w:color w:val="auto"/>
        </w:rPr>
        <w:t>Поготово се за анализу</w:t>
      </w:r>
      <w:r w:rsidR="00D1519E" w:rsidRPr="00AE01F1">
        <w:rPr>
          <w:rFonts w:ascii="Times New Roman" w:hAnsi="Times New Roman"/>
          <w:color w:val="auto"/>
        </w:rPr>
        <w:t xml:space="preserve"> третман</w:t>
      </w:r>
      <w:r>
        <w:rPr>
          <w:rFonts w:ascii="Times New Roman" w:hAnsi="Times New Roman"/>
          <w:color w:val="auto"/>
        </w:rPr>
        <w:t>а</w:t>
      </w:r>
      <w:r w:rsidR="00D1519E" w:rsidRPr="00AE01F1">
        <w:rPr>
          <w:rFonts w:ascii="Times New Roman" w:hAnsi="Times New Roman"/>
          <w:color w:val="auto"/>
        </w:rPr>
        <w:t xml:space="preserve"> како Јевреја и Рома, тако и музичара комуниста или странаца у овој дисертацији</w:t>
      </w:r>
      <w:r>
        <w:rPr>
          <w:rFonts w:ascii="Times New Roman" w:hAnsi="Times New Roman"/>
          <w:color w:val="auto"/>
        </w:rPr>
        <w:t xml:space="preserve"> може рећи да је у складу са</w:t>
      </w:r>
      <w:r w:rsidR="00D1519E" w:rsidRPr="00AE01F1">
        <w:rPr>
          <w:rFonts w:ascii="Times New Roman" w:hAnsi="Times New Roman"/>
          <w:color w:val="auto"/>
        </w:rPr>
        <w:t xml:space="preserve"> рецентним токовима </w:t>
      </w:r>
      <w:r>
        <w:rPr>
          <w:rFonts w:ascii="Times New Roman" w:hAnsi="Times New Roman"/>
          <w:color w:val="auto"/>
        </w:rPr>
        <w:t>истраживања функционисања музичких институција у</w:t>
      </w:r>
      <w:r w:rsidR="00D1519E" w:rsidRPr="00AE01F1">
        <w:rPr>
          <w:rFonts w:ascii="Times New Roman" w:hAnsi="Times New Roman"/>
          <w:color w:val="auto"/>
        </w:rPr>
        <w:t xml:space="preserve"> тоталитарни</w:t>
      </w:r>
      <w:r>
        <w:rPr>
          <w:rFonts w:ascii="Times New Roman" w:hAnsi="Times New Roman"/>
          <w:color w:val="auto"/>
        </w:rPr>
        <w:t>м</w:t>
      </w:r>
      <w:r w:rsidR="00D1519E" w:rsidRPr="00AE01F1">
        <w:rPr>
          <w:rFonts w:ascii="Times New Roman" w:hAnsi="Times New Roman"/>
          <w:color w:val="auto"/>
        </w:rPr>
        <w:t xml:space="preserve"> режим</w:t>
      </w:r>
      <w:r>
        <w:rPr>
          <w:rFonts w:ascii="Times New Roman" w:hAnsi="Times New Roman"/>
          <w:color w:val="auto"/>
        </w:rPr>
        <w:t>им</w:t>
      </w:r>
      <w:r w:rsidR="00D1519E" w:rsidRPr="00AE01F1">
        <w:rPr>
          <w:rFonts w:ascii="Times New Roman" w:hAnsi="Times New Roman"/>
          <w:color w:val="auto"/>
        </w:rPr>
        <w:t xml:space="preserve">а </w:t>
      </w:r>
      <w:r>
        <w:rPr>
          <w:rFonts w:ascii="Times New Roman" w:hAnsi="Times New Roman"/>
          <w:color w:val="auto"/>
        </w:rPr>
        <w:t>и њ</w:t>
      </w:r>
      <w:del w:id="6" w:author="Ivana" w:date="2019-11-07T07:59:00Z">
        <w:r w:rsidDel="00B42E51">
          <w:rPr>
            <w:rFonts w:ascii="Times New Roman" w:hAnsi="Times New Roman"/>
            <w:color w:val="auto"/>
          </w:rPr>
          <w:delText>х</w:delText>
        </w:r>
      </w:del>
      <w:r>
        <w:rPr>
          <w:rFonts w:ascii="Times New Roman" w:hAnsi="Times New Roman"/>
          <w:color w:val="auto"/>
        </w:rPr>
        <w:t>и</w:t>
      </w:r>
      <w:ins w:id="7" w:author="Ivana" w:date="2019-11-07T07:59:00Z">
        <w:r w:rsidR="00B42E51">
          <w:rPr>
            <w:rFonts w:ascii="Times New Roman" w:hAnsi="Times New Roman"/>
            <w:color w:val="auto"/>
          </w:rPr>
          <w:t>хо</w:t>
        </w:r>
      </w:ins>
      <w:r>
        <w:rPr>
          <w:rFonts w:ascii="Times New Roman" w:hAnsi="Times New Roman"/>
          <w:color w:val="auto"/>
        </w:rPr>
        <w:t xml:space="preserve">вог утицаја на </w:t>
      </w:r>
      <w:r w:rsidR="00D1519E" w:rsidRPr="00AE01F1">
        <w:rPr>
          <w:rFonts w:ascii="Times New Roman" w:hAnsi="Times New Roman"/>
          <w:color w:val="auto"/>
        </w:rPr>
        <w:t xml:space="preserve">музичаре и музичке праксе. </w:t>
      </w:r>
    </w:p>
    <w:p w:rsidR="009B21CD" w:rsidRDefault="009B21CD" w:rsidP="00C056D3">
      <w:pPr>
        <w:ind w:firstLine="56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Превасходни н</w:t>
      </w:r>
      <w:r w:rsidR="003B70AF" w:rsidRPr="00AE01F1">
        <w:rPr>
          <w:rFonts w:ascii="Times New Roman" w:hAnsi="Times New Roman"/>
          <w:color w:val="auto"/>
        </w:rPr>
        <w:t>аучни допринос ове д</w:t>
      </w:r>
      <w:r w:rsidR="00D1519E" w:rsidRPr="00AE01F1">
        <w:rPr>
          <w:rFonts w:ascii="Times New Roman" w:hAnsi="Times New Roman"/>
          <w:color w:val="auto"/>
        </w:rPr>
        <w:t xml:space="preserve">исертације огледа се </w:t>
      </w:r>
      <w:r w:rsidR="003B70AF" w:rsidRPr="00AE01F1">
        <w:rPr>
          <w:rFonts w:ascii="Times New Roman" w:hAnsi="Times New Roman"/>
          <w:color w:val="auto"/>
        </w:rPr>
        <w:t xml:space="preserve">у расветљавању </w:t>
      </w:r>
      <w:r>
        <w:rPr>
          <w:rFonts w:ascii="Times New Roman" w:hAnsi="Times New Roman"/>
          <w:color w:val="auto"/>
        </w:rPr>
        <w:t>једног од нај</w:t>
      </w:r>
      <w:r w:rsidR="003B70AF" w:rsidRPr="00AE01F1">
        <w:rPr>
          <w:rFonts w:ascii="Times New Roman" w:hAnsi="Times New Roman"/>
          <w:color w:val="auto"/>
        </w:rPr>
        <w:t>неистражени</w:t>
      </w:r>
      <w:r>
        <w:rPr>
          <w:rFonts w:ascii="Times New Roman" w:hAnsi="Times New Roman"/>
          <w:color w:val="auto"/>
        </w:rPr>
        <w:t>јих и најконтроверзнијих</w:t>
      </w:r>
      <w:r w:rsidR="003B70AF" w:rsidRPr="00AE01F1">
        <w:rPr>
          <w:rFonts w:ascii="Times New Roman" w:hAnsi="Times New Roman"/>
          <w:color w:val="auto"/>
        </w:rPr>
        <w:t xml:space="preserve"> периода музичке историје</w:t>
      </w:r>
      <w:r>
        <w:rPr>
          <w:rFonts w:ascii="Times New Roman" w:hAnsi="Times New Roman"/>
          <w:color w:val="auto"/>
        </w:rPr>
        <w:t xml:space="preserve"> Србије</w:t>
      </w:r>
      <w:r w:rsidR="003B70AF" w:rsidRPr="00AE01F1">
        <w:rPr>
          <w:rFonts w:ascii="Times New Roman" w:hAnsi="Times New Roman"/>
          <w:color w:val="auto"/>
        </w:rPr>
        <w:t>. Будући да је заснована на обимној необјављеној</w:t>
      </w:r>
      <w:r w:rsidR="003F0798" w:rsidRPr="00AE01F1">
        <w:rPr>
          <w:rFonts w:ascii="Times New Roman" w:hAnsi="Times New Roman"/>
          <w:color w:val="auto"/>
        </w:rPr>
        <w:t xml:space="preserve"> и изнова анализираним објављеним</w:t>
      </w:r>
      <w:r w:rsidR="003B70AF" w:rsidRPr="00AE01F1">
        <w:rPr>
          <w:rFonts w:ascii="Times New Roman" w:hAnsi="Times New Roman"/>
          <w:color w:val="auto"/>
        </w:rPr>
        <w:t xml:space="preserve"> архивским изворима и периодици, ова дисертација п</w:t>
      </w:r>
      <w:r w:rsidR="001776D1" w:rsidRPr="00AE01F1">
        <w:rPr>
          <w:rFonts w:ascii="Times New Roman" w:hAnsi="Times New Roman"/>
          <w:color w:val="auto"/>
        </w:rPr>
        <w:t>редстављ</w:t>
      </w:r>
      <w:r w:rsidR="003B70AF" w:rsidRPr="00AE01F1">
        <w:rPr>
          <w:rFonts w:ascii="Times New Roman" w:hAnsi="Times New Roman"/>
          <w:color w:val="auto"/>
        </w:rPr>
        <w:t>а користан и богат из</w:t>
      </w:r>
      <w:r w:rsidR="003F0798" w:rsidRPr="00AE01F1">
        <w:rPr>
          <w:rFonts w:ascii="Times New Roman" w:hAnsi="Times New Roman"/>
          <w:color w:val="auto"/>
        </w:rPr>
        <w:t>вор</w:t>
      </w:r>
      <w:r w:rsidR="003B70AF" w:rsidRPr="00AE01F1">
        <w:rPr>
          <w:rFonts w:ascii="Times New Roman" w:hAnsi="Times New Roman"/>
          <w:color w:val="auto"/>
        </w:rPr>
        <w:t xml:space="preserve"> за будућа истраживања </w:t>
      </w:r>
      <w:r w:rsidRPr="00AE01F1">
        <w:rPr>
          <w:rFonts w:ascii="Times New Roman" w:hAnsi="Times New Roman"/>
          <w:color w:val="auto"/>
        </w:rPr>
        <w:t xml:space="preserve">социолога, </w:t>
      </w:r>
      <w:r w:rsidR="003B70AF" w:rsidRPr="00AE01F1">
        <w:rPr>
          <w:rFonts w:ascii="Times New Roman" w:hAnsi="Times New Roman"/>
          <w:color w:val="auto"/>
        </w:rPr>
        <w:t xml:space="preserve">историчара, музиколога и низа других истраживача у области друштвено-хуманистичких наука. </w:t>
      </w:r>
    </w:p>
    <w:p w:rsidR="00150746" w:rsidRPr="00AE01F1" w:rsidRDefault="00AF2791" w:rsidP="00C056D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 xml:space="preserve">Имајући све ово у виду, Комисија за припрему извештаја о докторској дисертацији </w:t>
      </w:r>
      <w:r w:rsidR="00E11F27" w:rsidRPr="00AE01F1">
        <w:rPr>
          <w:rFonts w:ascii="Times New Roman" w:hAnsi="Times New Roman"/>
          <w:color w:val="auto"/>
        </w:rPr>
        <w:t>Маје Васиљевић</w:t>
      </w:r>
      <w:r w:rsidRPr="00AE01F1">
        <w:rPr>
          <w:rFonts w:ascii="Times New Roman" w:hAnsi="Times New Roman"/>
          <w:color w:val="auto"/>
        </w:rPr>
        <w:t xml:space="preserve"> сматра да њена докторска </w:t>
      </w:r>
      <w:r w:rsidR="00E11F27" w:rsidRPr="00AE01F1">
        <w:rPr>
          <w:rFonts w:ascii="Times New Roman" w:hAnsi="Times New Roman"/>
          <w:color w:val="auto"/>
        </w:rPr>
        <w:t xml:space="preserve">дисертација </w:t>
      </w:r>
      <w:r w:rsidR="00E11F27" w:rsidRPr="00AE01F1">
        <w:rPr>
          <w:rFonts w:ascii="Times New Roman" w:hAnsi="Times New Roman"/>
          <w:i/>
          <w:color w:val="auto"/>
        </w:rPr>
        <w:t>У мрежи дисциплинарних и регулационих механ</w:t>
      </w:r>
      <w:r w:rsidR="003F0798" w:rsidRPr="00AE01F1">
        <w:rPr>
          <w:rFonts w:ascii="Times New Roman" w:hAnsi="Times New Roman"/>
          <w:i/>
          <w:color w:val="auto"/>
        </w:rPr>
        <w:t>изама: Музичари у Београду 1941</w:t>
      </w:r>
      <w:r w:rsidR="003F0798" w:rsidRPr="00AE01F1">
        <w:rPr>
          <w:rFonts w:ascii="Times New Roman" w:hAnsi="Times New Roman"/>
          <w:i/>
          <w:color w:val="auto"/>
        </w:rPr>
        <w:sym w:font="Symbol" w:char="F02D"/>
      </w:r>
      <w:r w:rsidR="00E11F27" w:rsidRPr="00AE01F1">
        <w:rPr>
          <w:rFonts w:ascii="Times New Roman" w:hAnsi="Times New Roman"/>
          <w:i/>
          <w:color w:val="auto"/>
        </w:rPr>
        <w:t xml:space="preserve">1944 </w:t>
      </w:r>
      <w:r w:rsidRPr="00AE01F1">
        <w:rPr>
          <w:rFonts w:ascii="Times New Roman" w:hAnsi="Times New Roman"/>
          <w:color w:val="auto"/>
        </w:rPr>
        <w:t>с обзиром на теоријски значај обрађене теме, теоријско-методолошки оквир ис</w:t>
      </w:r>
      <w:r w:rsidR="003B70AF" w:rsidRPr="00AE01F1">
        <w:rPr>
          <w:rFonts w:ascii="Times New Roman" w:hAnsi="Times New Roman"/>
          <w:color w:val="auto"/>
        </w:rPr>
        <w:t xml:space="preserve">траживања, значај и обухватност </w:t>
      </w:r>
      <w:r w:rsidRPr="00AE01F1">
        <w:rPr>
          <w:rFonts w:ascii="Times New Roman" w:hAnsi="Times New Roman"/>
          <w:color w:val="auto"/>
        </w:rPr>
        <w:t xml:space="preserve">истраживања, </w:t>
      </w:r>
      <w:r w:rsidR="003B70AF" w:rsidRPr="00AE01F1">
        <w:rPr>
          <w:rFonts w:ascii="Times New Roman" w:hAnsi="Times New Roman"/>
          <w:color w:val="auto"/>
        </w:rPr>
        <w:t>изузетан обим консултоване литературе, архивских докумената и периодике</w:t>
      </w:r>
      <w:r w:rsidRPr="00AE01F1">
        <w:rPr>
          <w:rFonts w:ascii="Times New Roman" w:hAnsi="Times New Roman"/>
          <w:color w:val="auto"/>
        </w:rPr>
        <w:t xml:space="preserve">, као и инвентивност </w:t>
      </w:r>
      <w:r w:rsidR="00943133">
        <w:rPr>
          <w:rFonts w:ascii="Times New Roman" w:hAnsi="Times New Roman"/>
          <w:color w:val="auto"/>
        </w:rPr>
        <w:t xml:space="preserve">у </w:t>
      </w:r>
      <w:r w:rsidR="003B70AF" w:rsidRPr="00AE01F1">
        <w:rPr>
          <w:rFonts w:ascii="Times New Roman" w:hAnsi="Times New Roman"/>
          <w:color w:val="auto"/>
        </w:rPr>
        <w:t>спајањ</w:t>
      </w:r>
      <w:r w:rsidR="00943133">
        <w:rPr>
          <w:rFonts w:ascii="Times New Roman" w:hAnsi="Times New Roman"/>
          <w:color w:val="auto"/>
        </w:rPr>
        <w:t>у</w:t>
      </w:r>
      <w:r w:rsidR="003B70AF" w:rsidRPr="00AE01F1">
        <w:rPr>
          <w:rFonts w:ascii="Times New Roman" w:hAnsi="Times New Roman"/>
          <w:color w:val="auto"/>
        </w:rPr>
        <w:t xml:space="preserve"> </w:t>
      </w:r>
      <w:r w:rsidRPr="00AE01F1">
        <w:rPr>
          <w:rFonts w:ascii="Times New Roman" w:hAnsi="Times New Roman"/>
          <w:color w:val="auto"/>
        </w:rPr>
        <w:t xml:space="preserve">социолошког приступа </w:t>
      </w:r>
      <w:r w:rsidR="001776D1" w:rsidRPr="00AE01F1">
        <w:rPr>
          <w:rFonts w:ascii="Times New Roman" w:hAnsi="Times New Roman"/>
          <w:color w:val="auto"/>
        </w:rPr>
        <w:t>са историјски</w:t>
      </w:r>
      <w:r w:rsidR="003B70AF" w:rsidRPr="00AE01F1">
        <w:rPr>
          <w:rFonts w:ascii="Times New Roman" w:hAnsi="Times New Roman"/>
          <w:color w:val="auto"/>
        </w:rPr>
        <w:t>м</w:t>
      </w:r>
      <w:r w:rsidR="001776D1" w:rsidRPr="00AE01F1">
        <w:rPr>
          <w:rFonts w:ascii="Times New Roman" w:hAnsi="Times New Roman"/>
          <w:color w:val="auto"/>
        </w:rPr>
        <w:t xml:space="preserve"> </w:t>
      </w:r>
      <w:r w:rsidR="003B70AF" w:rsidRPr="00AE01F1">
        <w:rPr>
          <w:rFonts w:ascii="Times New Roman" w:hAnsi="Times New Roman"/>
          <w:color w:val="auto"/>
        </w:rPr>
        <w:t>и му</w:t>
      </w:r>
      <w:r w:rsidR="001776D1" w:rsidRPr="00AE01F1">
        <w:rPr>
          <w:rFonts w:ascii="Times New Roman" w:hAnsi="Times New Roman"/>
          <w:color w:val="auto"/>
        </w:rPr>
        <w:t xml:space="preserve">зиколошким </w:t>
      </w:r>
      <w:r w:rsidRPr="00AE01F1">
        <w:rPr>
          <w:rFonts w:ascii="Times New Roman" w:hAnsi="Times New Roman"/>
          <w:color w:val="auto"/>
        </w:rPr>
        <w:t>–</w:t>
      </w:r>
      <w:r w:rsidR="003B70AF" w:rsidRPr="00AE01F1">
        <w:rPr>
          <w:rFonts w:ascii="Times New Roman" w:hAnsi="Times New Roman"/>
          <w:color w:val="auto"/>
        </w:rPr>
        <w:t xml:space="preserve"> завређује позитивну оцену. У</w:t>
      </w:r>
      <w:r w:rsidRPr="00AE01F1">
        <w:rPr>
          <w:rFonts w:ascii="Times New Roman" w:hAnsi="Times New Roman"/>
          <w:color w:val="auto"/>
        </w:rPr>
        <w:t xml:space="preserve"> складу с</w:t>
      </w:r>
      <w:r w:rsidR="001776D1" w:rsidRPr="00AE01F1">
        <w:rPr>
          <w:rFonts w:ascii="Times New Roman" w:hAnsi="Times New Roman"/>
          <w:color w:val="auto"/>
        </w:rPr>
        <w:t>а</w:t>
      </w:r>
      <w:r w:rsidRPr="00AE01F1">
        <w:rPr>
          <w:rFonts w:ascii="Times New Roman" w:hAnsi="Times New Roman"/>
          <w:color w:val="auto"/>
        </w:rPr>
        <w:t xml:space="preserve"> тим</w:t>
      </w:r>
      <w:r w:rsidR="003B70AF" w:rsidRPr="00AE01F1">
        <w:rPr>
          <w:rFonts w:ascii="Times New Roman" w:hAnsi="Times New Roman"/>
          <w:color w:val="auto"/>
        </w:rPr>
        <w:t>,</w:t>
      </w:r>
      <w:r w:rsidRPr="00AE01F1">
        <w:rPr>
          <w:rFonts w:ascii="Times New Roman" w:hAnsi="Times New Roman"/>
          <w:color w:val="auto"/>
        </w:rPr>
        <w:t xml:space="preserve"> Комисија предлаже да се овој кандидаткињи одобри одбрана њене дисертације на Филозофском факулт</w:t>
      </w:r>
      <w:r w:rsidR="00C056D3" w:rsidRPr="00AE01F1">
        <w:rPr>
          <w:rFonts w:ascii="Times New Roman" w:hAnsi="Times New Roman"/>
          <w:color w:val="auto"/>
        </w:rPr>
        <w:t xml:space="preserve">ету у Београду. </w:t>
      </w:r>
    </w:p>
    <w:p w:rsidR="00150746" w:rsidRPr="00AE01F1" w:rsidRDefault="00150746" w:rsidP="00A67B03">
      <w:pPr>
        <w:ind w:firstLine="567"/>
        <w:jc w:val="right"/>
        <w:rPr>
          <w:color w:val="auto"/>
        </w:rPr>
      </w:pPr>
    </w:p>
    <w:p w:rsidR="00150746" w:rsidRPr="00AE01F1" w:rsidRDefault="00150746" w:rsidP="00A67B03">
      <w:pPr>
        <w:ind w:firstLine="567"/>
        <w:jc w:val="right"/>
        <w:rPr>
          <w:color w:val="auto"/>
        </w:rPr>
      </w:pPr>
    </w:p>
    <w:p w:rsidR="00150746" w:rsidRPr="00AE01F1" w:rsidRDefault="00150746" w:rsidP="00A67B03">
      <w:pPr>
        <w:ind w:firstLine="567"/>
        <w:jc w:val="right"/>
        <w:rPr>
          <w:color w:val="auto"/>
        </w:rPr>
      </w:pPr>
    </w:p>
    <w:p w:rsidR="00150746" w:rsidRPr="00AE01F1" w:rsidRDefault="00150746" w:rsidP="00A67B03">
      <w:pPr>
        <w:ind w:firstLine="567"/>
        <w:jc w:val="right"/>
        <w:rPr>
          <w:color w:val="auto"/>
        </w:rPr>
      </w:pPr>
    </w:p>
    <w:p w:rsidR="00AF2791" w:rsidRPr="00AE01F1" w:rsidRDefault="00943133" w:rsidP="00A67B03">
      <w:pPr>
        <w:ind w:firstLine="567"/>
        <w:jc w:val="right"/>
        <w:rPr>
          <w:color w:val="auto"/>
        </w:rPr>
      </w:pPr>
      <w:r>
        <w:rPr>
          <w:color w:val="auto"/>
        </w:rPr>
        <w:t>У Београду, 3</w:t>
      </w:r>
      <w:r w:rsidR="00AF2791" w:rsidRPr="00AE01F1">
        <w:rPr>
          <w:color w:val="auto"/>
        </w:rPr>
        <w:t xml:space="preserve">. </w:t>
      </w:r>
      <w:r>
        <w:rPr>
          <w:color w:val="auto"/>
        </w:rPr>
        <w:t>новем</w:t>
      </w:r>
      <w:r w:rsidR="00AF2791" w:rsidRPr="00AE01F1">
        <w:rPr>
          <w:color w:val="auto"/>
        </w:rPr>
        <w:t>бра 2019. године</w:t>
      </w:r>
    </w:p>
    <w:p w:rsidR="00AF2791" w:rsidRPr="00AE01F1" w:rsidRDefault="00AF2791" w:rsidP="00A67B03">
      <w:pPr>
        <w:ind w:firstLine="567"/>
        <w:jc w:val="right"/>
        <w:rPr>
          <w:color w:val="auto"/>
        </w:rPr>
      </w:pPr>
    </w:p>
    <w:p w:rsidR="00AF2791" w:rsidRDefault="00AF2791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943133" w:rsidRP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1776D1" w:rsidRPr="00AE01F1" w:rsidRDefault="001776D1" w:rsidP="00A67B03">
      <w:pPr>
        <w:ind w:firstLine="567"/>
        <w:rPr>
          <w:rFonts w:ascii="Times New Roman" w:hAnsi="Times New Roman"/>
          <w:color w:val="auto"/>
        </w:rPr>
      </w:pP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  <w:lang w:val="sr-Latn-CS"/>
        </w:rPr>
        <w:t xml:space="preserve">Чланови Комисије </w:t>
      </w:r>
      <w:r w:rsidRPr="00AE01F1">
        <w:rPr>
          <w:rFonts w:ascii="Times New Roman" w:hAnsi="Times New Roman"/>
          <w:color w:val="auto"/>
        </w:rPr>
        <w:t>за оцену и одбрану докторске дисертације:</w:t>
      </w:r>
      <w:r w:rsidRPr="00AE01F1">
        <w:rPr>
          <w:rFonts w:ascii="Times New Roman" w:hAnsi="Times New Roman"/>
          <w:color w:val="auto"/>
          <w:lang w:val="sr-Latn-CS"/>
        </w:rPr>
        <w:tab/>
      </w:r>
      <w:r w:rsidRPr="00AE01F1">
        <w:rPr>
          <w:rFonts w:ascii="Times New Roman" w:hAnsi="Times New Roman"/>
          <w:color w:val="auto"/>
          <w:lang w:val="sr-Latn-CS"/>
        </w:rPr>
        <w:tab/>
      </w:r>
      <w:r w:rsidRPr="00AE01F1">
        <w:rPr>
          <w:rFonts w:ascii="Times New Roman" w:hAnsi="Times New Roman"/>
          <w:color w:val="auto"/>
          <w:lang w:val="sr-Latn-CS"/>
        </w:rPr>
        <w:tab/>
      </w:r>
      <w:r w:rsidRPr="00AE01F1">
        <w:rPr>
          <w:rFonts w:ascii="Times New Roman" w:hAnsi="Times New Roman"/>
          <w:color w:val="auto"/>
          <w:lang w:val="sr-Latn-CS"/>
        </w:rPr>
        <w:tab/>
      </w:r>
      <w:r w:rsidRPr="00AE01F1">
        <w:rPr>
          <w:rFonts w:ascii="Times New Roman" w:hAnsi="Times New Roman"/>
          <w:color w:val="auto"/>
          <w:lang w:val="sr-Latn-CS"/>
        </w:rPr>
        <w:tab/>
      </w:r>
      <w:r w:rsidRPr="00AE01F1">
        <w:rPr>
          <w:rFonts w:ascii="Times New Roman" w:hAnsi="Times New Roman"/>
          <w:color w:val="auto"/>
          <w:lang w:val="sr-Latn-CS"/>
        </w:rPr>
        <w:tab/>
      </w: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 xml:space="preserve">др Александар Молнар (ментор), редовни професор </w:t>
      </w: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>Универзитет у Београду, Филозофски факултет</w:t>
      </w: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 xml:space="preserve">др Милан Ристић, редовни професор </w:t>
      </w: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>Универзитет у Београду, Филозофски факултет</w:t>
      </w: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943133" w:rsidRDefault="00943133" w:rsidP="00A67B03">
      <w:pPr>
        <w:ind w:firstLine="567"/>
        <w:rPr>
          <w:rFonts w:ascii="Times New Roman" w:hAnsi="Times New Roman"/>
          <w:color w:val="auto"/>
        </w:rPr>
      </w:pPr>
    </w:p>
    <w:p w:rsidR="00AF2791" w:rsidRPr="00AE01F1" w:rsidRDefault="00AF2791" w:rsidP="00A67B03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>др Ивана Илић, доцент</w:t>
      </w:r>
    </w:p>
    <w:p w:rsidR="00AF2791" w:rsidRPr="00AE01F1" w:rsidRDefault="00AF2791" w:rsidP="00AE01F1">
      <w:pPr>
        <w:ind w:firstLine="567"/>
        <w:rPr>
          <w:rFonts w:ascii="Times New Roman" w:hAnsi="Times New Roman"/>
          <w:color w:val="auto"/>
        </w:rPr>
      </w:pPr>
      <w:r w:rsidRPr="00AE01F1">
        <w:rPr>
          <w:rFonts w:ascii="Times New Roman" w:hAnsi="Times New Roman"/>
          <w:color w:val="auto"/>
        </w:rPr>
        <w:t>Универзитет уметности у Београду, Факултет музичке уметности</w:t>
      </w:r>
    </w:p>
    <w:sectPr w:rsidR="00AF2791" w:rsidRPr="00AE01F1" w:rsidSect="007219E5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3F20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E2" w:rsidRDefault="00EA74E2" w:rsidP="00A244A8">
      <w:r>
        <w:separator/>
      </w:r>
    </w:p>
    <w:p w:rsidR="00EA74E2" w:rsidRDefault="00EA74E2"/>
    <w:p w:rsidR="00EA74E2" w:rsidRDefault="00EA74E2"/>
    <w:p w:rsidR="00EA74E2" w:rsidRDefault="00EA74E2" w:rsidP="00E61F31"/>
    <w:p w:rsidR="00EA74E2" w:rsidRDefault="00EA74E2" w:rsidP="00114B18"/>
    <w:p w:rsidR="00EA74E2" w:rsidRDefault="00EA74E2" w:rsidP="00114B18"/>
  </w:endnote>
  <w:endnote w:type="continuationSeparator" w:id="0">
    <w:p w:rsidR="00EA74E2" w:rsidRDefault="00EA74E2" w:rsidP="00A244A8">
      <w:r>
        <w:continuationSeparator/>
      </w:r>
    </w:p>
    <w:p w:rsidR="00EA74E2" w:rsidRDefault="00EA74E2"/>
    <w:p w:rsidR="00EA74E2" w:rsidRDefault="00EA74E2"/>
    <w:p w:rsidR="00EA74E2" w:rsidRDefault="00EA74E2" w:rsidP="00E61F31"/>
    <w:p w:rsidR="00EA74E2" w:rsidRDefault="00EA74E2" w:rsidP="00114B18"/>
    <w:p w:rsidR="00EA74E2" w:rsidRDefault="00EA74E2" w:rsidP="00114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</w:rPr>
      <w:id w:val="269573756"/>
      <w:docPartObj>
        <w:docPartGallery w:val="Page Numbers (Bottom of Page)"/>
        <w:docPartUnique/>
      </w:docPartObj>
    </w:sdtPr>
    <w:sdtEndPr/>
    <w:sdtContent>
      <w:p w:rsidR="00150746" w:rsidRPr="00210F94" w:rsidRDefault="00EA74E2">
        <w:pPr>
          <w:pStyle w:val="Footer"/>
          <w:rPr>
            <w:rFonts w:asciiTheme="majorHAnsi" w:hAnsiTheme="majorHAnsi"/>
          </w:rPr>
        </w:pPr>
        <w:r>
          <w:rPr>
            <w:rFonts w:asciiTheme="majorHAnsi" w:hAnsiTheme="majorHAnsi"/>
            <w:noProof/>
            <w:lang w:val="en-US" w:bidi="ar-SA"/>
          </w:rPr>
          <w:pict>
            <v:group id="Group 1" o:spid="_x0000_s2049" style="position:absolute;margin-left:0;margin-top:0;width:36pt;height:27.4pt;z-index:251660288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">
              <v:rect id="Rectangle 2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wwb0A&#10;AADaAAAADwAAAGRycy9kb3ducmV2LnhtbERPXWvCMBR9H/gfwhX2NlOLjFGNIoLS13W6vV6ba1Ns&#10;bkITtf57Iwh7PJzvxWqwnbhSH1rHCqaTDARx7XTLjYL9z/bjC0SIyBo7x6TgTgFWy9HbAgvtbvxN&#10;1yo2IoVwKFCBidEXUobakMUwcZ44cSfXW4wJ9o3UPd5SuO1knmWf0mLLqcGgp42h+lxdbJrRHH7/&#10;cj87VbPNsfTmvC13ZafU+3hYz0FEGuK/+OUutYIcnleSH+Ty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5vwwb0AAADaAAAADwAAAAAAAAAAAAAAAACYAgAAZHJzL2Rvd25yZXYu&#10;eG1sUEsFBgAAAAAEAAQA9QAAAIIDAAAAAA==&#10;" fillcolor="white [3212]" strokecolor="#737373 [1789]"/>
              <v:rect id="Rectangle 3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1MmsMA&#10;AADaAAAADwAAAGRycy9kb3ducmV2LnhtbESPQWvCQBSE7wX/w/IEb3Vja0uIriKWoodeYkU9PrLP&#10;bDT7NmRXk/77bqHgcZiZb5j5sre1uFPrK8cKJuMEBHHhdMWlgv3353MKwgdkjbVjUvBDHpaLwdMc&#10;M+06zum+C6WIEPYZKjAhNJmUvjBk0Y9dQxy9s2sthijbUuoWuwi3tXxJkndpseK4YLChtaHiurtZ&#10;BXWRn46puWw6vh3s28c0zffuS6nRsF/NQATqwyP8395qBa/wdyXe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1MmsMAAADaAAAADwAAAAAAAAAAAAAAAACYAgAAZHJzL2Rv&#10;d25yZXYueG1sUEsFBgAAAAAEAAQA9QAAAIgDAAAAAA==&#10;" fillcolor="white [3212]" strokecolor="#737373 [1789]"/>
              <v:rect id="Rectangle 4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YxMUA&#10;AADaAAAADwAAAGRycy9kb3ducmV2LnhtbESPQWvCQBSE70L/w/IKvenGEqVN3YgVFdFTbYUeH9nX&#10;JCT7Nma3MfbXdwXB4zAz3zCzeW9q0VHrSssKxqMIBHFmdcm5gq/P9fAFhPPIGmvLpOBCDubpw2CG&#10;ibZn/qDu4HMRIOwSVFB43yRSuqwgg25kG+Lg/djWoA+yzaVu8RzgppbPUTSVBksOCwU2tCwoqw6/&#10;RkH3N168rk6xjHfTy+R9c6yO+++VUk+P/eINhKfe38O39lYriOF6JdwA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JjExQAAANoAAAAPAAAAAAAAAAAAAAAAAJgCAABkcnMv&#10;ZG93bnJldi54bWxQSwUGAAAAAAQABAD1AAAAigMAAAAA&#10;" fillcolor="white [3212]" strokecolor="#737373 [1789]">
                <v:textbox>
                  <w:txbxContent>
                    <w:p w:rsidR="00150746" w:rsidRDefault="008C2A64">
                      <w:pPr>
                        <w:pStyle w:val="Footer"/>
                        <w:jc w:val="center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 w:rsidR="00150746">
                        <w:rPr>
                          <w:noProof/>
                        </w:rPr>
                        <w:instrText xml:space="preserve"> PAGE   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671883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E2" w:rsidRDefault="00EA74E2" w:rsidP="00A244A8">
      <w:r>
        <w:separator/>
      </w:r>
    </w:p>
    <w:p w:rsidR="00EA74E2" w:rsidRDefault="00EA74E2"/>
    <w:p w:rsidR="00EA74E2" w:rsidRDefault="00EA74E2"/>
    <w:p w:rsidR="00EA74E2" w:rsidRDefault="00EA74E2" w:rsidP="00E61F31"/>
    <w:p w:rsidR="00EA74E2" w:rsidRDefault="00EA74E2" w:rsidP="00114B18"/>
    <w:p w:rsidR="00EA74E2" w:rsidRDefault="00EA74E2" w:rsidP="00114B18"/>
  </w:footnote>
  <w:footnote w:type="continuationSeparator" w:id="0">
    <w:p w:rsidR="00EA74E2" w:rsidRDefault="00EA74E2" w:rsidP="00A244A8">
      <w:r>
        <w:continuationSeparator/>
      </w:r>
    </w:p>
    <w:p w:rsidR="00EA74E2" w:rsidRDefault="00EA74E2"/>
    <w:p w:rsidR="00EA74E2" w:rsidRDefault="00EA74E2"/>
    <w:p w:rsidR="00EA74E2" w:rsidRDefault="00EA74E2" w:rsidP="00E61F31"/>
    <w:p w:rsidR="00EA74E2" w:rsidRDefault="00EA74E2" w:rsidP="00114B18"/>
    <w:p w:rsidR="00EA74E2" w:rsidRDefault="00EA74E2" w:rsidP="00114B1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472C3"/>
    <w:multiLevelType w:val="hybridMultilevel"/>
    <w:tmpl w:val="D75A3BCA"/>
    <w:lvl w:ilvl="0" w:tplc="FD7AF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2EB5F4">
      <w:start w:val="1"/>
      <w:numFmt w:val="lowerLetter"/>
      <w:lvlText w:val="%2."/>
      <w:lvlJc w:val="left"/>
      <w:pPr>
        <w:ind w:left="1800" w:hanging="360"/>
      </w:pPr>
    </w:lvl>
    <w:lvl w:ilvl="2" w:tplc="DDACC968">
      <w:start w:val="1"/>
      <w:numFmt w:val="lowerRoman"/>
      <w:lvlText w:val="%3."/>
      <w:lvlJc w:val="right"/>
      <w:pPr>
        <w:ind w:left="2520" w:hanging="180"/>
      </w:pPr>
    </w:lvl>
    <w:lvl w:ilvl="3" w:tplc="47CA6A7C">
      <w:start w:val="1"/>
      <w:numFmt w:val="decimal"/>
      <w:lvlText w:val="%4."/>
      <w:lvlJc w:val="left"/>
      <w:pPr>
        <w:ind w:left="3240" w:hanging="360"/>
      </w:pPr>
    </w:lvl>
    <w:lvl w:ilvl="4" w:tplc="928457E8">
      <w:start w:val="1"/>
      <w:numFmt w:val="lowerLetter"/>
      <w:lvlText w:val="%5."/>
      <w:lvlJc w:val="left"/>
      <w:pPr>
        <w:ind w:left="3960" w:hanging="360"/>
      </w:pPr>
    </w:lvl>
    <w:lvl w:ilvl="5" w:tplc="F1C0E9A6">
      <w:start w:val="1"/>
      <w:numFmt w:val="lowerRoman"/>
      <w:lvlText w:val="%6."/>
      <w:lvlJc w:val="right"/>
      <w:pPr>
        <w:ind w:left="4680" w:hanging="180"/>
      </w:pPr>
    </w:lvl>
    <w:lvl w:ilvl="6" w:tplc="1ABE352A">
      <w:start w:val="1"/>
      <w:numFmt w:val="decimal"/>
      <w:lvlText w:val="%7."/>
      <w:lvlJc w:val="left"/>
      <w:pPr>
        <w:ind w:left="5400" w:hanging="360"/>
      </w:pPr>
    </w:lvl>
    <w:lvl w:ilvl="7" w:tplc="02EA2622">
      <w:start w:val="1"/>
      <w:numFmt w:val="lowerLetter"/>
      <w:lvlText w:val="%8."/>
      <w:lvlJc w:val="left"/>
      <w:pPr>
        <w:ind w:left="6120" w:hanging="360"/>
      </w:pPr>
    </w:lvl>
    <w:lvl w:ilvl="8" w:tplc="699A9FCC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DF66F9"/>
    <w:multiLevelType w:val="hybridMultilevel"/>
    <w:tmpl w:val="40FEAFBE"/>
    <w:lvl w:ilvl="0" w:tplc="B6F4551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6F2AF4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E7C2FF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D184FC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D906CD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D82CF1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F69D5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40351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F34D79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">
    <w15:presenceInfo w15:providerId="None" w15:userId="Iv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5D5"/>
    <w:rsid w:val="00023325"/>
    <w:rsid w:val="0003328A"/>
    <w:rsid w:val="00056CF8"/>
    <w:rsid w:val="000A3FD5"/>
    <w:rsid w:val="000B19CC"/>
    <w:rsid w:val="000F465D"/>
    <w:rsid w:val="000F5AC0"/>
    <w:rsid w:val="001077BF"/>
    <w:rsid w:val="00113BC8"/>
    <w:rsid w:val="00114B18"/>
    <w:rsid w:val="00150746"/>
    <w:rsid w:val="00160369"/>
    <w:rsid w:val="001776D1"/>
    <w:rsid w:val="001C168C"/>
    <w:rsid w:val="001D1CA7"/>
    <w:rsid w:val="001F4559"/>
    <w:rsid w:val="0021121C"/>
    <w:rsid w:val="00217A8E"/>
    <w:rsid w:val="00221B8C"/>
    <w:rsid w:val="0024132A"/>
    <w:rsid w:val="002455D5"/>
    <w:rsid w:val="00281122"/>
    <w:rsid w:val="00291C90"/>
    <w:rsid w:val="002B5C26"/>
    <w:rsid w:val="002C48BC"/>
    <w:rsid w:val="002F1FAA"/>
    <w:rsid w:val="00353432"/>
    <w:rsid w:val="003811F5"/>
    <w:rsid w:val="003A5BD2"/>
    <w:rsid w:val="003B49CC"/>
    <w:rsid w:val="003B70AF"/>
    <w:rsid w:val="003B7339"/>
    <w:rsid w:val="003F0798"/>
    <w:rsid w:val="003F6272"/>
    <w:rsid w:val="00442A2B"/>
    <w:rsid w:val="00495F0C"/>
    <w:rsid w:val="004A0908"/>
    <w:rsid w:val="004B5891"/>
    <w:rsid w:val="004C7295"/>
    <w:rsid w:val="004E36D3"/>
    <w:rsid w:val="00505D18"/>
    <w:rsid w:val="005140F7"/>
    <w:rsid w:val="00521F91"/>
    <w:rsid w:val="005224D2"/>
    <w:rsid w:val="00566A5C"/>
    <w:rsid w:val="00580FF4"/>
    <w:rsid w:val="00597ADB"/>
    <w:rsid w:val="005A496B"/>
    <w:rsid w:val="005A74E3"/>
    <w:rsid w:val="005D0684"/>
    <w:rsid w:val="005F04A7"/>
    <w:rsid w:val="005F3FA2"/>
    <w:rsid w:val="006040F4"/>
    <w:rsid w:val="00610254"/>
    <w:rsid w:val="0063638F"/>
    <w:rsid w:val="006473D7"/>
    <w:rsid w:val="006622A8"/>
    <w:rsid w:val="00671883"/>
    <w:rsid w:val="006758B5"/>
    <w:rsid w:val="006C3239"/>
    <w:rsid w:val="00707181"/>
    <w:rsid w:val="007219E5"/>
    <w:rsid w:val="00746457"/>
    <w:rsid w:val="00756D5B"/>
    <w:rsid w:val="0077735F"/>
    <w:rsid w:val="007A14F0"/>
    <w:rsid w:val="007C603B"/>
    <w:rsid w:val="007E607D"/>
    <w:rsid w:val="008C2A64"/>
    <w:rsid w:val="00943133"/>
    <w:rsid w:val="00963B52"/>
    <w:rsid w:val="009B21CD"/>
    <w:rsid w:val="009B5DE9"/>
    <w:rsid w:val="009D40E4"/>
    <w:rsid w:val="00A244A8"/>
    <w:rsid w:val="00A4638F"/>
    <w:rsid w:val="00A66E46"/>
    <w:rsid w:val="00A67B03"/>
    <w:rsid w:val="00A728FC"/>
    <w:rsid w:val="00A7431B"/>
    <w:rsid w:val="00A86369"/>
    <w:rsid w:val="00AB5587"/>
    <w:rsid w:val="00AC6E71"/>
    <w:rsid w:val="00AE01F1"/>
    <w:rsid w:val="00AF2791"/>
    <w:rsid w:val="00AF7B45"/>
    <w:rsid w:val="00B06967"/>
    <w:rsid w:val="00B31F6D"/>
    <w:rsid w:val="00B42E51"/>
    <w:rsid w:val="00B62FDC"/>
    <w:rsid w:val="00B7605E"/>
    <w:rsid w:val="00B777F3"/>
    <w:rsid w:val="00B9581C"/>
    <w:rsid w:val="00B97A30"/>
    <w:rsid w:val="00BD2A28"/>
    <w:rsid w:val="00BF5128"/>
    <w:rsid w:val="00C00279"/>
    <w:rsid w:val="00C023F0"/>
    <w:rsid w:val="00C056D3"/>
    <w:rsid w:val="00C34E28"/>
    <w:rsid w:val="00C66432"/>
    <w:rsid w:val="00C73741"/>
    <w:rsid w:val="00C915EC"/>
    <w:rsid w:val="00CA4AFC"/>
    <w:rsid w:val="00D13C4C"/>
    <w:rsid w:val="00D1519E"/>
    <w:rsid w:val="00D64B74"/>
    <w:rsid w:val="00D74225"/>
    <w:rsid w:val="00E11F27"/>
    <w:rsid w:val="00E3597C"/>
    <w:rsid w:val="00E61F31"/>
    <w:rsid w:val="00E80CE6"/>
    <w:rsid w:val="00E97A4E"/>
    <w:rsid w:val="00EA13E8"/>
    <w:rsid w:val="00EA74E2"/>
    <w:rsid w:val="00EC205F"/>
    <w:rsid w:val="00EC6FC6"/>
    <w:rsid w:val="00EC734B"/>
    <w:rsid w:val="00F13D26"/>
    <w:rsid w:val="00F3046D"/>
    <w:rsid w:val="00F5327D"/>
    <w:rsid w:val="00F96E32"/>
    <w:rsid w:val="00FB4D12"/>
    <w:rsid w:val="00FD3525"/>
    <w:rsid w:val="00FE0B6C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EC734B"/>
    <w:pPr>
      <w:spacing w:after="0" w:line="240" w:lineRule="auto"/>
      <w:ind w:hanging="720"/>
      <w:jc w:val="both"/>
    </w:pPr>
    <w:rPr>
      <w:rFonts w:asciiTheme="majorBidi" w:eastAsia="Calibri" w:hAnsiTheme="majorBidi" w:cstheme="majorBidi"/>
      <w:bCs/>
      <w:noProof/>
      <w:color w:val="000000"/>
      <w:sz w:val="24"/>
      <w:szCs w:val="24"/>
      <w:lang w:val="sr-Cyrl-C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455D5"/>
    <w:rPr>
      <w:b/>
      <w:bCs/>
    </w:rPr>
  </w:style>
  <w:style w:type="character" w:styleId="Emphasis">
    <w:name w:val="Emphasis"/>
    <w:basedOn w:val="DefaultParagraphFont"/>
    <w:uiPriority w:val="20"/>
    <w:qFormat/>
    <w:rsid w:val="002455D5"/>
    <w:rPr>
      <w:rFonts w:ascii="Calibri" w:hAnsi="Calibri"/>
      <w:b/>
      <w:i/>
      <w:iCs/>
    </w:rPr>
  </w:style>
  <w:style w:type="character" w:styleId="Hyperlink">
    <w:name w:val="Hyperlink"/>
    <w:basedOn w:val="DefaultParagraphFont"/>
    <w:rsid w:val="002455D5"/>
    <w:rPr>
      <w:rFonts w:ascii="Arial" w:hAnsi="Arial" w:cs="Arial" w:hint="default"/>
      <w:strike w:val="0"/>
      <w:dstrike w:val="0"/>
      <w:color w:val="5C2424"/>
      <w:u w:val="none"/>
      <w:effect w:val="none"/>
    </w:rPr>
  </w:style>
  <w:style w:type="character" w:customStyle="1" w:styleId="yshortcuts">
    <w:name w:val="yshortcuts"/>
    <w:basedOn w:val="DefaultParagraphFont"/>
    <w:rsid w:val="002455D5"/>
  </w:style>
  <w:style w:type="character" w:customStyle="1" w:styleId="apple-style-span">
    <w:name w:val="apple-style-span"/>
    <w:basedOn w:val="DefaultParagraphFont"/>
    <w:rsid w:val="002455D5"/>
  </w:style>
  <w:style w:type="character" w:customStyle="1" w:styleId="longtext">
    <w:name w:val="long_text"/>
    <w:basedOn w:val="DefaultParagraphFont"/>
    <w:rsid w:val="002455D5"/>
  </w:style>
  <w:style w:type="paragraph" w:customStyle="1" w:styleId="dragana">
    <w:name w:val="dragana"/>
    <w:basedOn w:val="Normal"/>
    <w:rsid w:val="002455D5"/>
    <w:pPr>
      <w:suppressAutoHyphens/>
      <w:jc w:val="left"/>
    </w:pPr>
    <w:rPr>
      <w:rFonts w:ascii="CTimesRoman" w:eastAsia="Times New Roman" w:hAnsi="CTimesRoman" w:cs="CTimesRoman"/>
      <w:bCs w:val="0"/>
      <w:color w:val="auto"/>
      <w:kern w:val="1"/>
      <w:sz w:val="22"/>
      <w:szCs w:val="22"/>
    </w:rPr>
  </w:style>
  <w:style w:type="character" w:customStyle="1" w:styleId="apple-converted-space">
    <w:name w:val="apple-converted-space"/>
    <w:basedOn w:val="DefaultParagraphFont"/>
    <w:rsid w:val="002455D5"/>
  </w:style>
  <w:style w:type="paragraph" w:styleId="ListParagraph">
    <w:name w:val="List Paragraph"/>
    <w:basedOn w:val="Normal"/>
    <w:uiPriority w:val="34"/>
    <w:qFormat/>
    <w:rsid w:val="00A244A8"/>
    <w:pPr>
      <w:ind w:left="720" w:firstLine="0"/>
      <w:contextualSpacing/>
      <w:jc w:val="left"/>
    </w:pPr>
    <w:rPr>
      <w:rFonts w:ascii="Times New Roman" w:eastAsia="Times New Roman" w:hAnsi="Times New Roman" w:cs="Times New Roman"/>
      <w:bCs w:val="0"/>
      <w:noProof w:val="0"/>
      <w:color w:val="auto"/>
      <w:lang w:val="sr-Latn-CS" w:eastAsia="en-US" w:bidi="ar-YE"/>
    </w:rPr>
  </w:style>
  <w:style w:type="paragraph" w:styleId="FootnoteText">
    <w:name w:val="footnote text"/>
    <w:basedOn w:val="Normal"/>
    <w:link w:val="FootnoteTextChar"/>
    <w:uiPriority w:val="99"/>
    <w:rsid w:val="00A244A8"/>
    <w:pPr>
      <w:ind w:firstLine="0"/>
      <w:jc w:val="left"/>
    </w:pPr>
    <w:rPr>
      <w:rFonts w:ascii="Calibri" w:eastAsia="Times New Roman" w:hAnsi="Times New Roman" w:cs="Times New Roman"/>
      <w:bCs w:val="0"/>
      <w:noProof w:val="0"/>
      <w:color w:val="auto"/>
      <w:sz w:val="20"/>
      <w:szCs w:val="20"/>
      <w:lang w:val="sr-Latn-CS" w:eastAsia="en-US" w:bidi="ar-Y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44A8"/>
    <w:rPr>
      <w:rFonts w:ascii="Calibri" w:eastAsia="Times New Roman" w:hAnsi="Times New Roman" w:cs="Times New Roman"/>
      <w:sz w:val="20"/>
      <w:szCs w:val="20"/>
      <w:lang w:val="sr-Latn-CS" w:bidi="ar-YE"/>
    </w:rPr>
  </w:style>
  <w:style w:type="character" w:styleId="FootnoteReference">
    <w:name w:val="footnote reference"/>
    <w:basedOn w:val="DefaultParagraphFont"/>
    <w:uiPriority w:val="99"/>
    <w:rsid w:val="00A244A8"/>
    <w:rPr>
      <w:vertAlign w:val="superscript"/>
    </w:rPr>
  </w:style>
  <w:style w:type="paragraph" w:styleId="Footer">
    <w:name w:val="footer"/>
    <w:basedOn w:val="Normal"/>
    <w:link w:val="FooterChar"/>
    <w:uiPriority w:val="99"/>
    <w:rsid w:val="00A244A8"/>
    <w:pPr>
      <w:tabs>
        <w:tab w:val="center" w:pos="4680"/>
        <w:tab w:val="right" w:pos="9360"/>
      </w:tabs>
      <w:ind w:firstLine="0"/>
      <w:jc w:val="left"/>
    </w:pPr>
    <w:rPr>
      <w:rFonts w:ascii="Times New Roman" w:eastAsia="Times New Roman" w:hAnsi="Times New Roman" w:cs="Times New Roman"/>
      <w:bCs w:val="0"/>
      <w:noProof w:val="0"/>
      <w:color w:val="auto"/>
      <w:lang w:val="sr-Latn-CS" w:eastAsia="en-US" w:bidi="ar-YE"/>
    </w:rPr>
  </w:style>
  <w:style w:type="character" w:customStyle="1" w:styleId="FooterChar">
    <w:name w:val="Footer Char"/>
    <w:basedOn w:val="DefaultParagraphFont"/>
    <w:link w:val="Footer"/>
    <w:uiPriority w:val="99"/>
    <w:rsid w:val="00A244A8"/>
    <w:rPr>
      <w:rFonts w:ascii="Times New Roman" w:eastAsia="Times New Roman" w:hAnsi="Times New Roman" w:cs="Times New Roman"/>
      <w:sz w:val="24"/>
      <w:szCs w:val="24"/>
      <w:lang w:val="sr-Latn-CS" w:bidi="ar-YE"/>
    </w:rPr>
  </w:style>
  <w:style w:type="paragraph" w:styleId="Header">
    <w:name w:val="header"/>
    <w:basedOn w:val="Normal"/>
    <w:link w:val="HeaderChar"/>
    <w:uiPriority w:val="99"/>
    <w:semiHidden/>
    <w:unhideWhenUsed/>
    <w:rsid w:val="004A09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908"/>
    <w:rPr>
      <w:rFonts w:asciiTheme="majorBidi" w:eastAsia="Calibri" w:hAnsiTheme="majorBidi" w:cstheme="majorBidi"/>
      <w:bCs/>
      <w:noProof/>
      <w:color w:val="000000"/>
      <w:sz w:val="24"/>
      <w:szCs w:val="24"/>
      <w:lang w:val="sr-Cyrl-C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0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05F"/>
    <w:rPr>
      <w:rFonts w:ascii="Segoe UI" w:eastAsia="Calibri" w:hAnsi="Segoe UI" w:cs="Segoe UI"/>
      <w:bCs/>
      <w:noProof/>
      <w:color w:val="000000"/>
      <w:sz w:val="18"/>
      <w:szCs w:val="18"/>
      <w:lang w:val="sr-Cyrl-CS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42E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E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E51"/>
    <w:rPr>
      <w:rFonts w:asciiTheme="majorBidi" w:eastAsia="Calibri" w:hAnsiTheme="majorBidi" w:cstheme="majorBidi"/>
      <w:bCs/>
      <w:noProof/>
      <w:color w:val="000000"/>
      <w:sz w:val="20"/>
      <w:szCs w:val="20"/>
      <w:lang w:val="sr-Cyrl-C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E5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E51"/>
    <w:rPr>
      <w:rFonts w:asciiTheme="majorBidi" w:eastAsia="Calibri" w:hAnsiTheme="majorBidi" w:cstheme="majorBidi"/>
      <w:b/>
      <w:bCs/>
      <w:noProof/>
      <w:color w:val="000000"/>
      <w:sz w:val="20"/>
      <w:szCs w:val="20"/>
      <w:lang w:val="sr-Cyrl-C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mb.org.gr/el/event/birth-contemporary-europe-world-war-i-music-and-arts-9-11-november-2018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oiserbia.nb.rs/img/doi/0353-5738/2012/0353-57381203237V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2298/MUZ120325010I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dx.doi.org/10.19090/i.2017.28.118-133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doi.org/10.4312/mz.55.1.97-110" TargetMode="External"/><Relationship Id="rId14" Type="http://schemas.openxmlformats.org/officeDocument/2006/relationships/hyperlink" Target="https://ejihistcon2018.files.wordpress.com/2018/11/programa-detalhad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15AE2-172C-4B81-9F2B-6E487588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5899</Words>
  <Characters>33625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Vasiljevic</dc:creator>
  <cp:lastModifiedBy>Korisnik</cp:lastModifiedBy>
  <cp:revision>4</cp:revision>
  <cp:lastPrinted>2019-11-13T10:37:00Z</cp:lastPrinted>
  <dcterms:created xsi:type="dcterms:W3CDTF">2019-11-07T21:22:00Z</dcterms:created>
  <dcterms:modified xsi:type="dcterms:W3CDTF">2019-11-13T10:46:00Z</dcterms:modified>
</cp:coreProperties>
</file>